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9802BBE" w14:textId="77777777" w:rsidTr="00D74AE1">
        <w:trPr>
          <w:trHeight w:hRule="exact" w:val="2948"/>
        </w:trPr>
        <w:tc>
          <w:tcPr>
            <w:tcW w:w="11185" w:type="dxa"/>
          </w:tcPr>
          <w:p w14:paraId="30BF6486"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051AE14F" w14:textId="77777777" w:rsidR="008972C3" w:rsidRPr="00F55AD7" w:rsidRDefault="008972C3" w:rsidP="003D2A7A"/>
    <w:p w14:paraId="73423989" w14:textId="77777777" w:rsidR="00D74AE1" w:rsidRPr="00F55AD7" w:rsidRDefault="00D74AE1" w:rsidP="003D2A7A"/>
    <w:p w14:paraId="3ACB4F85" w14:textId="0DA2B274" w:rsidR="004D1AA2" w:rsidRDefault="004D1AA2" w:rsidP="004D1AA2">
      <w:pPr>
        <w:pStyle w:val="Documentnumber"/>
        <w:suppressAutoHyphens/>
      </w:pPr>
      <w:r>
        <w:t>G</w:t>
      </w:r>
      <w:r w:rsidR="002679D7">
        <w:t>1178</w:t>
      </w:r>
    </w:p>
    <w:p w14:paraId="58EE601B" w14:textId="62B8E271" w:rsidR="00776004" w:rsidRPr="004D1AA2" w:rsidRDefault="004D1AA2" w:rsidP="004D1AA2">
      <w:pPr>
        <w:pStyle w:val="Documentname"/>
      </w:pPr>
      <w:r>
        <w:t xml:space="preserve">An Introduction to </w:t>
      </w:r>
      <w:r w:rsidR="008A0367" w:rsidRPr="004D1AA2">
        <w:t>Artificial Intelligence</w:t>
      </w:r>
      <w:r w:rsidR="006F33DE">
        <w:t xml:space="preserve"> (AI)</w:t>
      </w:r>
      <w:r w:rsidR="008A0367" w:rsidRPr="004D1AA2">
        <w:t xml:space="preserve"> </w:t>
      </w:r>
      <w:r w:rsidR="00FC6876">
        <w:t>from an IALA perspective</w:t>
      </w:r>
    </w:p>
    <w:p w14:paraId="4BE9C293" w14:textId="77777777" w:rsidR="00CF49CC" w:rsidRPr="00D740A5" w:rsidRDefault="00CF49CC" w:rsidP="003D2A7A"/>
    <w:p w14:paraId="61DA6847" w14:textId="77777777" w:rsidR="004E0BBB" w:rsidRPr="00F55AD7" w:rsidRDefault="004E0BBB" w:rsidP="003D2A7A"/>
    <w:p w14:paraId="12DF54B2" w14:textId="77777777" w:rsidR="004E0BBB" w:rsidRPr="00F55AD7" w:rsidRDefault="004E0BBB" w:rsidP="003D2A7A"/>
    <w:p w14:paraId="30B1F718" w14:textId="78F6D843" w:rsidR="004E0BBB" w:rsidRDefault="004E0BBB" w:rsidP="003D2A7A"/>
    <w:p w14:paraId="30D373DC" w14:textId="2ADBB1AC" w:rsidR="00AA7232" w:rsidRDefault="00AA7232" w:rsidP="003D2A7A"/>
    <w:p w14:paraId="493BE23C" w14:textId="77777777" w:rsidR="00AA7232" w:rsidRDefault="00AA7232" w:rsidP="003D2A7A"/>
    <w:p w14:paraId="1983A67A" w14:textId="77777777" w:rsidR="00070405" w:rsidRDefault="00070405" w:rsidP="003D2A7A"/>
    <w:p w14:paraId="22241DAD" w14:textId="77777777" w:rsidR="00070405" w:rsidRDefault="00070405" w:rsidP="003D2A7A"/>
    <w:p w14:paraId="2E4848BB" w14:textId="77777777" w:rsidR="00070405" w:rsidRDefault="00070405" w:rsidP="003D2A7A"/>
    <w:p w14:paraId="1FD57E76" w14:textId="77777777" w:rsidR="00070405" w:rsidRDefault="00070405" w:rsidP="003D2A7A"/>
    <w:p w14:paraId="40AF4E9D" w14:textId="77777777" w:rsidR="00070405" w:rsidRDefault="00070405" w:rsidP="003D2A7A"/>
    <w:p w14:paraId="1FE3A0E7" w14:textId="77777777" w:rsidR="00070405" w:rsidRDefault="00070405" w:rsidP="003D2A7A"/>
    <w:p w14:paraId="0C1F5BD1" w14:textId="77777777" w:rsidR="00070405" w:rsidRDefault="00070405" w:rsidP="003D2A7A"/>
    <w:p w14:paraId="7C76B9C3" w14:textId="77777777" w:rsidR="00070405" w:rsidRDefault="00070405" w:rsidP="003D2A7A"/>
    <w:p w14:paraId="28067815" w14:textId="77777777" w:rsidR="00070405" w:rsidRDefault="00070405" w:rsidP="003D2A7A"/>
    <w:p w14:paraId="16AF4BCB" w14:textId="77777777" w:rsidR="00070405" w:rsidRDefault="00070405" w:rsidP="003D2A7A"/>
    <w:p w14:paraId="6C9F4566" w14:textId="77777777" w:rsidR="00070405" w:rsidRPr="00F55AD7" w:rsidRDefault="00070405" w:rsidP="003D2A7A"/>
    <w:p w14:paraId="4CDEFF9E" w14:textId="77777777" w:rsidR="004E0BBB" w:rsidRPr="00F55AD7" w:rsidRDefault="004E0BBB" w:rsidP="003D2A7A"/>
    <w:p w14:paraId="2201393A" w14:textId="77777777" w:rsidR="000E0EC6" w:rsidRDefault="000E0EC6" w:rsidP="003D2A7A"/>
    <w:p w14:paraId="23FD1DF8" w14:textId="77777777" w:rsidR="00925B39" w:rsidRDefault="00925B39" w:rsidP="003D2A7A"/>
    <w:p w14:paraId="407379E7" w14:textId="6E896E38" w:rsidR="004E0BBB" w:rsidRPr="002679D7" w:rsidRDefault="002735DD" w:rsidP="004E0BBB">
      <w:pPr>
        <w:pStyle w:val="Editionnumber"/>
      </w:pPr>
      <w:r w:rsidRPr="002679D7">
        <w:t xml:space="preserve">Edition </w:t>
      </w:r>
      <w:del w:id="2" w:author="Christians, Olaf" w:date="2025-10-02T09:30:00Z">
        <w:r w:rsidR="00070405" w:rsidRPr="000A4EF1" w:rsidDel="000A4EF1">
          <w:rPr>
            <w:strike/>
            <w:rPrChange w:id="3" w:author="Christians, Olaf" w:date="2025-10-02T09:30:00Z">
              <w:rPr/>
            </w:rPrChange>
          </w:rPr>
          <w:delText>1.0</w:delText>
        </w:r>
      </w:del>
      <w:ins w:id="4" w:author="Christians, Olaf" w:date="2025-10-02T09:30:00Z">
        <w:r w:rsidR="000A4EF1" w:rsidRPr="000A4EF1">
          <w:rPr>
            <w:rPrChange w:id="5" w:author="Christians, Olaf" w:date="2025-10-02T09:31:00Z">
              <w:rPr>
                <w:strike/>
              </w:rPr>
            </w:rPrChange>
          </w:rPr>
          <w:t>draft towards 2.0</w:t>
        </w:r>
      </w:ins>
    </w:p>
    <w:p w14:paraId="29185F59" w14:textId="4D1FF975" w:rsidR="004E0BBB" w:rsidRPr="000A4EF1" w:rsidRDefault="002735DD" w:rsidP="00827301">
      <w:pPr>
        <w:pStyle w:val="Documentdate"/>
        <w:rPr>
          <w:strike/>
          <w:rPrChange w:id="6" w:author="Christians, Olaf" w:date="2025-10-02T09:30:00Z">
            <w:rPr/>
          </w:rPrChange>
        </w:rPr>
      </w:pPr>
      <w:r w:rsidRPr="000A4EF1">
        <w:rPr>
          <w:strike/>
          <w:rPrChange w:id="7" w:author="Christians, Olaf" w:date="2025-10-02T09:30:00Z">
            <w:rPr/>
          </w:rPrChange>
        </w:rPr>
        <w:t>D</w:t>
      </w:r>
      <w:r w:rsidR="00724286" w:rsidRPr="000A4EF1">
        <w:rPr>
          <w:strike/>
          <w:rPrChange w:id="8" w:author="Christians, Olaf" w:date="2025-10-02T09:30:00Z">
            <w:rPr/>
          </w:rPrChange>
        </w:rPr>
        <w:t>ecember 2022</w:t>
      </w:r>
    </w:p>
    <w:p w14:paraId="270E974D" w14:textId="77777777" w:rsidR="00BC27F6" w:rsidRPr="002679D7" w:rsidRDefault="00BC27F6" w:rsidP="00A87080"/>
    <w:p w14:paraId="75CF20C3" w14:textId="05E80BF8" w:rsidR="000E0EC6" w:rsidRPr="00542992" w:rsidRDefault="00F404B9" w:rsidP="00F404B9">
      <w:pPr>
        <w:pStyle w:val="MRN"/>
        <w:sectPr w:rsidR="000E0EC6" w:rsidRPr="00542992" w:rsidSect="0098256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94" w:gutter="0"/>
          <w:cols w:space="708"/>
          <w:docGrid w:linePitch="360"/>
        </w:sectPr>
      </w:pPr>
      <w:r w:rsidRPr="00542992">
        <w:t>urn:mrn:iala:pub:g</w:t>
      </w:r>
      <w:r w:rsidR="002679D7" w:rsidRPr="00542992">
        <w:t>1178</w:t>
      </w:r>
      <w:r w:rsidR="00070405" w:rsidRPr="00542992">
        <w:t>:</w:t>
      </w:r>
      <w:del w:id="9" w:author="Christians, Olaf" w:date="2025-10-02T09:31:00Z">
        <w:r w:rsidR="00070405" w:rsidRPr="00542992" w:rsidDel="000A4EF1">
          <w:delText>ed1</w:delText>
        </w:r>
      </w:del>
      <w:ins w:id="10" w:author="Christians, Olaf" w:date="2025-10-02T09:31:00Z">
        <w:r w:rsidR="000A4EF1" w:rsidRPr="00542992">
          <w:t>ed</w:t>
        </w:r>
        <w:r w:rsidR="000A4EF1">
          <w:t>x</w:t>
        </w:r>
      </w:ins>
      <w:r w:rsidR="00070405" w:rsidRPr="00542992">
        <w:t>.0</w:t>
      </w:r>
    </w:p>
    <w:p w14:paraId="2628D719"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811"/>
        <w:gridCol w:w="2552"/>
      </w:tblGrid>
      <w:tr w:rsidR="005E4659" w:rsidRPr="00F55AD7" w14:paraId="3CD75E4A" w14:textId="77777777" w:rsidTr="00DF1971">
        <w:tc>
          <w:tcPr>
            <w:tcW w:w="2122" w:type="dxa"/>
          </w:tcPr>
          <w:p w14:paraId="07D0901C" w14:textId="77777777" w:rsidR="00914E26" w:rsidRPr="00F55AD7" w:rsidRDefault="00914E26" w:rsidP="005D3920">
            <w:pPr>
              <w:pStyle w:val="Documentrevisiontabletitle"/>
            </w:pPr>
            <w:r w:rsidRPr="00F55AD7">
              <w:t>Date</w:t>
            </w:r>
          </w:p>
        </w:tc>
        <w:tc>
          <w:tcPr>
            <w:tcW w:w="5811" w:type="dxa"/>
          </w:tcPr>
          <w:p w14:paraId="67353439" w14:textId="77777777" w:rsidR="00914E26" w:rsidRPr="00F55AD7" w:rsidRDefault="00F404B9" w:rsidP="005D3920">
            <w:pPr>
              <w:pStyle w:val="Documentrevisiontabletitle"/>
            </w:pPr>
            <w:r>
              <w:t>Details</w:t>
            </w:r>
          </w:p>
        </w:tc>
        <w:tc>
          <w:tcPr>
            <w:tcW w:w="2552" w:type="dxa"/>
          </w:tcPr>
          <w:p w14:paraId="7F21556E" w14:textId="77777777" w:rsidR="00914E26" w:rsidRPr="00F55AD7" w:rsidRDefault="00F404B9" w:rsidP="005D3920">
            <w:pPr>
              <w:pStyle w:val="Documentrevisiontabletitle"/>
            </w:pPr>
            <w:r>
              <w:t>Approval</w:t>
            </w:r>
          </w:p>
        </w:tc>
      </w:tr>
      <w:tr w:rsidR="005E4659" w:rsidRPr="00F55AD7" w14:paraId="06E882EE" w14:textId="77777777" w:rsidTr="00DF1971">
        <w:trPr>
          <w:trHeight w:val="851"/>
        </w:trPr>
        <w:tc>
          <w:tcPr>
            <w:tcW w:w="2122" w:type="dxa"/>
            <w:vAlign w:val="center"/>
          </w:tcPr>
          <w:p w14:paraId="2D490424" w14:textId="1F0E0B00" w:rsidR="00914E26" w:rsidRPr="002679D7" w:rsidRDefault="00724286" w:rsidP="00CB7D0F">
            <w:pPr>
              <w:pStyle w:val="Tabletext"/>
            </w:pPr>
            <w:r w:rsidRPr="002679D7">
              <w:t>December</w:t>
            </w:r>
            <w:r w:rsidR="00C27697" w:rsidRPr="002679D7">
              <w:t xml:space="preserve"> 2022</w:t>
            </w:r>
          </w:p>
        </w:tc>
        <w:tc>
          <w:tcPr>
            <w:tcW w:w="5811" w:type="dxa"/>
            <w:vAlign w:val="center"/>
          </w:tcPr>
          <w:p w14:paraId="6530A8F3" w14:textId="4B78AA2F" w:rsidR="00914E26" w:rsidRPr="002679D7" w:rsidRDefault="00DF1971" w:rsidP="00CB7D0F">
            <w:pPr>
              <w:pStyle w:val="Tabletext"/>
            </w:pPr>
            <w:r w:rsidRPr="002679D7">
              <w:t xml:space="preserve">First </w:t>
            </w:r>
            <w:r w:rsidR="00C27697" w:rsidRPr="002679D7">
              <w:t>issue</w:t>
            </w:r>
          </w:p>
        </w:tc>
        <w:tc>
          <w:tcPr>
            <w:tcW w:w="2552" w:type="dxa"/>
            <w:vAlign w:val="center"/>
          </w:tcPr>
          <w:p w14:paraId="16CE643F" w14:textId="6F25A5DD" w:rsidR="00914E26" w:rsidRPr="002679D7" w:rsidRDefault="00A05E4F" w:rsidP="00CB7D0F">
            <w:pPr>
              <w:pStyle w:val="Tabletext"/>
            </w:pPr>
            <w:r w:rsidRPr="002679D7">
              <w:t xml:space="preserve">Council </w:t>
            </w:r>
            <w:r w:rsidR="00C27697" w:rsidRPr="002679D7">
              <w:t>76</w:t>
            </w:r>
          </w:p>
        </w:tc>
      </w:tr>
      <w:tr w:rsidR="005E4659" w:rsidRPr="00F55AD7" w14:paraId="65429CA6" w14:textId="77777777" w:rsidTr="00DF1971">
        <w:trPr>
          <w:trHeight w:val="851"/>
        </w:trPr>
        <w:tc>
          <w:tcPr>
            <w:tcW w:w="2122" w:type="dxa"/>
            <w:vAlign w:val="center"/>
          </w:tcPr>
          <w:p w14:paraId="20F3A739" w14:textId="77777777" w:rsidR="00914E26" w:rsidRPr="00CB7D0F" w:rsidRDefault="00914E26" w:rsidP="00CB7D0F">
            <w:pPr>
              <w:pStyle w:val="Tabletext"/>
            </w:pPr>
          </w:p>
        </w:tc>
        <w:tc>
          <w:tcPr>
            <w:tcW w:w="5811" w:type="dxa"/>
            <w:vAlign w:val="center"/>
          </w:tcPr>
          <w:p w14:paraId="3E63097A" w14:textId="77777777" w:rsidR="00914E26" w:rsidRPr="00CB7D0F" w:rsidRDefault="00914E26" w:rsidP="00CB7D0F">
            <w:pPr>
              <w:pStyle w:val="Tabletext"/>
            </w:pPr>
          </w:p>
        </w:tc>
        <w:tc>
          <w:tcPr>
            <w:tcW w:w="2552" w:type="dxa"/>
            <w:vAlign w:val="center"/>
          </w:tcPr>
          <w:p w14:paraId="786F6A01" w14:textId="77777777" w:rsidR="00914E26" w:rsidRPr="00CB7D0F" w:rsidRDefault="00914E26" w:rsidP="00CB7D0F">
            <w:pPr>
              <w:pStyle w:val="Tabletext"/>
            </w:pPr>
          </w:p>
        </w:tc>
      </w:tr>
      <w:tr w:rsidR="005E4659" w:rsidRPr="00F55AD7" w14:paraId="724C8067" w14:textId="77777777" w:rsidTr="00DF1971">
        <w:trPr>
          <w:trHeight w:val="851"/>
        </w:trPr>
        <w:tc>
          <w:tcPr>
            <w:tcW w:w="2122" w:type="dxa"/>
            <w:vAlign w:val="center"/>
          </w:tcPr>
          <w:p w14:paraId="478088E9" w14:textId="77777777" w:rsidR="00914E26" w:rsidRPr="00CB7D0F" w:rsidRDefault="00914E26" w:rsidP="00CB7D0F">
            <w:pPr>
              <w:pStyle w:val="Tabletext"/>
            </w:pPr>
          </w:p>
        </w:tc>
        <w:tc>
          <w:tcPr>
            <w:tcW w:w="5811" w:type="dxa"/>
            <w:vAlign w:val="center"/>
          </w:tcPr>
          <w:p w14:paraId="29112F1C" w14:textId="77777777" w:rsidR="00914E26" w:rsidRPr="00CB7D0F" w:rsidRDefault="00914E26" w:rsidP="00CB7D0F">
            <w:pPr>
              <w:pStyle w:val="Tabletext"/>
            </w:pPr>
          </w:p>
        </w:tc>
        <w:tc>
          <w:tcPr>
            <w:tcW w:w="2552" w:type="dxa"/>
            <w:vAlign w:val="center"/>
          </w:tcPr>
          <w:p w14:paraId="1348FE32" w14:textId="77777777" w:rsidR="00914E26" w:rsidRPr="00CB7D0F" w:rsidRDefault="00914E26" w:rsidP="00CB7D0F">
            <w:pPr>
              <w:pStyle w:val="Tabletext"/>
            </w:pPr>
          </w:p>
        </w:tc>
      </w:tr>
      <w:tr w:rsidR="005E4659" w:rsidRPr="00F55AD7" w14:paraId="5130AF86" w14:textId="77777777" w:rsidTr="00DF1971">
        <w:trPr>
          <w:trHeight w:val="851"/>
        </w:trPr>
        <w:tc>
          <w:tcPr>
            <w:tcW w:w="2122" w:type="dxa"/>
            <w:vAlign w:val="center"/>
          </w:tcPr>
          <w:p w14:paraId="7BE6F11E" w14:textId="77777777" w:rsidR="00914E26" w:rsidRPr="00CB7D0F" w:rsidRDefault="00914E26" w:rsidP="00CB7D0F">
            <w:pPr>
              <w:pStyle w:val="Tabletext"/>
            </w:pPr>
          </w:p>
        </w:tc>
        <w:tc>
          <w:tcPr>
            <w:tcW w:w="5811" w:type="dxa"/>
            <w:vAlign w:val="center"/>
          </w:tcPr>
          <w:p w14:paraId="65BCF5EC" w14:textId="77777777" w:rsidR="00914E26" w:rsidRPr="00CB7D0F" w:rsidRDefault="00914E26" w:rsidP="00CB7D0F">
            <w:pPr>
              <w:pStyle w:val="Tabletext"/>
            </w:pPr>
          </w:p>
        </w:tc>
        <w:tc>
          <w:tcPr>
            <w:tcW w:w="2552" w:type="dxa"/>
            <w:vAlign w:val="center"/>
          </w:tcPr>
          <w:p w14:paraId="1D33397A" w14:textId="77777777" w:rsidR="00914E26" w:rsidRPr="00CB7D0F" w:rsidRDefault="00914E26" w:rsidP="00CB7D0F">
            <w:pPr>
              <w:pStyle w:val="Tabletext"/>
            </w:pPr>
          </w:p>
        </w:tc>
      </w:tr>
      <w:tr w:rsidR="005E4659" w:rsidRPr="00F55AD7" w14:paraId="2F086BF9" w14:textId="77777777" w:rsidTr="00DF1971">
        <w:trPr>
          <w:trHeight w:val="851"/>
        </w:trPr>
        <w:tc>
          <w:tcPr>
            <w:tcW w:w="2122" w:type="dxa"/>
            <w:vAlign w:val="center"/>
          </w:tcPr>
          <w:p w14:paraId="53CA75FB" w14:textId="77777777" w:rsidR="00914E26" w:rsidRPr="00CB7D0F" w:rsidRDefault="00914E26" w:rsidP="00CB7D0F">
            <w:pPr>
              <w:pStyle w:val="Tabletext"/>
            </w:pPr>
          </w:p>
        </w:tc>
        <w:tc>
          <w:tcPr>
            <w:tcW w:w="5811" w:type="dxa"/>
            <w:vAlign w:val="center"/>
          </w:tcPr>
          <w:p w14:paraId="191CF0E8" w14:textId="77777777" w:rsidR="00914E26" w:rsidRPr="00CB7D0F" w:rsidRDefault="00914E26" w:rsidP="00CB7D0F">
            <w:pPr>
              <w:pStyle w:val="Tabletext"/>
            </w:pPr>
          </w:p>
        </w:tc>
        <w:tc>
          <w:tcPr>
            <w:tcW w:w="2552" w:type="dxa"/>
            <w:vAlign w:val="center"/>
          </w:tcPr>
          <w:p w14:paraId="0652BC24" w14:textId="77777777" w:rsidR="00914E26" w:rsidRPr="00CB7D0F" w:rsidRDefault="00914E26" w:rsidP="00CB7D0F">
            <w:pPr>
              <w:pStyle w:val="Tabletext"/>
            </w:pPr>
          </w:p>
        </w:tc>
      </w:tr>
      <w:tr w:rsidR="005E4659" w:rsidRPr="00F55AD7" w14:paraId="1F96D229" w14:textId="77777777" w:rsidTr="00DF1971">
        <w:trPr>
          <w:trHeight w:val="851"/>
        </w:trPr>
        <w:tc>
          <w:tcPr>
            <w:tcW w:w="2122" w:type="dxa"/>
            <w:vAlign w:val="center"/>
          </w:tcPr>
          <w:p w14:paraId="71230074" w14:textId="77777777" w:rsidR="00914E26" w:rsidRPr="00CB7D0F" w:rsidRDefault="00914E26" w:rsidP="00CB7D0F">
            <w:pPr>
              <w:pStyle w:val="Tabletext"/>
            </w:pPr>
          </w:p>
        </w:tc>
        <w:tc>
          <w:tcPr>
            <w:tcW w:w="5811" w:type="dxa"/>
            <w:vAlign w:val="center"/>
          </w:tcPr>
          <w:p w14:paraId="66D5498A" w14:textId="77777777" w:rsidR="00914E26" w:rsidRPr="00CB7D0F" w:rsidRDefault="00914E26" w:rsidP="00CB7D0F">
            <w:pPr>
              <w:pStyle w:val="Tabletext"/>
            </w:pPr>
          </w:p>
        </w:tc>
        <w:tc>
          <w:tcPr>
            <w:tcW w:w="2552" w:type="dxa"/>
            <w:vAlign w:val="center"/>
          </w:tcPr>
          <w:p w14:paraId="1F732673" w14:textId="77777777" w:rsidR="00914E26" w:rsidRPr="00CB7D0F" w:rsidRDefault="00914E26" w:rsidP="00CB7D0F">
            <w:pPr>
              <w:pStyle w:val="Tabletext"/>
            </w:pPr>
          </w:p>
        </w:tc>
      </w:tr>
      <w:tr w:rsidR="005E4659" w:rsidRPr="00F55AD7" w14:paraId="2A74AFB7" w14:textId="77777777" w:rsidTr="00DF1971">
        <w:trPr>
          <w:trHeight w:val="851"/>
        </w:trPr>
        <w:tc>
          <w:tcPr>
            <w:tcW w:w="2122" w:type="dxa"/>
            <w:vAlign w:val="center"/>
          </w:tcPr>
          <w:p w14:paraId="78093433" w14:textId="77777777" w:rsidR="00914E26" w:rsidRPr="00CB7D0F" w:rsidRDefault="00914E26" w:rsidP="00CB7D0F">
            <w:pPr>
              <w:pStyle w:val="Tabletext"/>
            </w:pPr>
          </w:p>
        </w:tc>
        <w:tc>
          <w:tcPr>
            <w:tcW w:w="5811" w:type="dxa"/>
            <w:vAlign w:val="center"/>
          </w:tcPr>
          <w:p w14:paraId="14248968" w14:textId="77777777" w:rsidR="00914E26" w:rsidRPr="00CB7D0F" w:rsidRDefault="00914E26" w:rsidP="00CB7D0F">
            <w:pPr>
              <w:pStyle w:val="Tabletext"/>
            </w:pPr>
          </w:p>
        </w:tc>
        <w:tc>
          <w:tcPr>
            <w:tcW w:w="2552" w:type="dxa"/>
            <w:vAlign w:val="center"/>
          </w:tcPr>
          <w:p w14:paraId="58B81E71" w14:textId="77777777" w:rsidR="00914E26" w:rsidRPr="00CB7D0F" w:rsidRDefault="00914E26" w:rsidP="00CB7D0F">
            <w:pPr>
              <w:pStyle w:val="Tabletext"/>
            </w:pPr>
          </w:p>
        </w:tc>
      </w:tr>
    </w:tbl>
    <w:p w14:paraId="5985D113" w14:textId="77777777" w:rsidR="00914E26" w:rsidRPr="00F55AD7" w:rsidRDefault="00914E26" w:rsidP="00D74AE1"/>
    <w:p w14:paraId="7DB2BEAF"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1F4C951" w14:textId="2BFE7320" w:rsidR="00267F0C" w:rsidRDefault="000C2857">
      <w:pPr>
        <w:pStyle w:val="TOC1"/>
        <w:rPr>
          <w:rFonts w:eastAsiaTheme="minorEastAsia"/>
          <w:b w:val="0"/>
          <w:caps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67F0C" w:rsidRPr="004014E2">
        <w:t>1.</w:t>
      </w:r>
      <w:r w:rsidR="00267F0C">
        <w:rPr>
          <w:rFonts w:eastAsiaTheme="minorEastAsia"/>
          <w:b w:val="0"/>
          <w:caps w:val="0"/>
          <w:color w:val="auto"/>
          <w:lang w:val="fr-FR" w:eastAsia="fr-FR"/>
        </w:rPr>
        <w:tab/>
      </w:r>
      <w:r w:rsidR="00267F0C">
        <w:t>Background</w:t>
      </w:r>
      <w:r w:rsidR="00267F0C">
        <w:tab/>
      </w:r>
      <w:r w:rsidR="00267F0C">
        <w:fldChar w:fldCharType="begin"/>
      </w:r>
      <w:r w:rsidR="00267F0C">
        <w:instrText xml:space="preserve"> PAGEREF _Toc125453625 \h </w:instrText>
      </w:r>
      <w:r w:rsidR="00267F0C">
        <w:fldChar w:fldCharType="separate"/>
      </w:r>
      <w:r w:rsidR="00267F0C">
        <w:t>4</w:t>
      </w:r>
      <w:r w:rsidR="00267F0C">
        <w:fldChar w:fldCharType="end"/>
      </w:r>
    </w:p>
    <w:p w14:paraId="26DBE379" w14:textId="2843B7BA" w:rsidR="00267F0C" w:rsidRDefault="00267F0C">
      <w:pPr>
        <w:pStyle w:val="TOC2"/>
        <w:rPr>
          <w:rFonts w:eastAsiaTheme="minorEastAsia"/>
          <w:color w:val="auto"/>
          <w:lang w:val="fr-FR" w:eastAsia="fr-FR"/>
        </w:rPr>
      </w:pPr>
      <w:r w:rsidRPr="004014E2">
        <w:t>1.1.</w:t>
      </w:r>
      <w:r>
        <w:rPr>
          <w:rFonts w:eastAsiaTheme="minorEastAsia"/>
          <w:color w:val="auto"/>
          <w:lang w:val="fr-FR" w:eastAsia="fr-FR"/>
        </w:rPr>
        <w:tab/>
      </w:r>
      <w:r>
        <w:t>Objective</w:t>
      </w:r>
      <w:r>
        <w:tab/>
      </w:r>
      <w:r>
        <w:fldChar w:fldCharType="begin"/>
      </w:r>
      <w:r>
        <w:instrText xml:space="preserve"> PAGEREF _Toc125453626 \h </w:instrText>
      </w:r>
      <w:r>
        <w:fldChar w:fldCharType="separate"/>
      </w:r>
      <w:r>
        <w:t>4</w:t>
      </w:r>
      <w:r>
        <w:fldChar w:fldCharType="end"/>
      </w:r>
    </w:p>
    <w:p w14:paraId="5CB25187" w14:textId="119EA361" w:rsidR="00267F0C" w:rsidRDefault="00267F0C">
      <w:pPr>
        <w:pStyle w:val="TOC2"/>
        <w:rPr>
          <w:rFonts w:eastAsiaTheme="minorEastAsia"/>
          <w:color w:val="auto"/>
          <w:lang w:val="fr-FR" w:eastAsia="fr-FR"/>
        </w:rPr>
      </w:pPr>
      <w:r w:rsidRPr="004014E2">
        <w:t>1.2.</w:t>
      </w:r>
      <w:r>
        <w:rPr>
          <w:rFonts w:eastAsiaTheme="minorEastAsia"/>
          <w:color w:val="auto"/>
          <w:lang w:val="fr-FR" w:eastAsia="fr-FR"/>
        </w:rPr>
        <w:tab/>
      </w:r>
      <w:r>
        <w:t>Scope</w:t>
      </w:r>
      <w:r>
        <w:tab/>
      </w:r>
      <w:r>
        <w:fldChar w:fldCharType="begin"/>
      </w:r>
      <w:r>
        <w:instrText xml:space="preserve"> PAGEREF _Toc125453627 \h </w:instrText>
      </w:r>
      <w:r>
        <w:fldChar w:fldCharType="separate"/>
      </w:r>
      <w:r>
        <w:t>4</w:t>
      </w:r>
      <w:r>
        <w:fldChar w:fldCharType="end"/>
      </w:r>
    </w:p>
    <w:p w14:paraId="3FEE9E35" w14:textId="33B444D5" w:rsidR="00267F0C" w:rsidRDefault="00267F0C">
      <w:pPr>
        <w:pStyle w:val="TOC1"/>
        <w:rPr>
          <w:rFonts w:eastAsiaTheme="minorEastAsia"/>
          <w:b w:val="0"/>
          <w:caps w:val="0"/>
          <w:color w:val="auto"/>
          <w:lang w:val="fr-FR" w:eastAsia="fr-FR"/>
        </w:rPr>
      </w:pPr>
      <w:r w:rsidRPr="004014E2">
        <w:t>2.</w:t>
      </w:r>
      <w:r>
        <w:rPr>
          <w:rFonts w:eastAsiaTheme="minorEastAsia"/>
          <w:b w:val="0"/>
          <w:caps w:val="0"/>
          <w:color w:val="auto"/>
          <w:lang w:val="fr-FR" w:eastAsia="fr-FR"/>
        </w:rPr>
        <w:tab/>
      </w:r>
      <w:r>
        <w:t>Overview</w:t>
      </w:r>
      <w:r>
        <w:tab/>
      </w:r>
      <w:r>
        <w:fldChar w:fldCharType="begin"/>
      </w:r>
      <w:r>
        <w:instrText xml:space="preserve"> PAGEREF _Toc125453628 \h </w:instrText>
      </w:r>
      <w:r>
        <w:fldChar w:fldCharType="separate"/>
      </w:r>
      <w:r>
        <w:t>4</w:t>
      </w:r>
      <w:r>
        <w:fldChar w:fldCharType="end"/>
      </w:r>
    </w:p>
    <w:p w14:paraId="40381BE3" w14:textId="5C28301E" w:rsidR="00267F0C" w:rsidRDefault="00267F0C">
      <w:pPr>
        <w:pStyle w:val="TOC2"/>
        <w:rPr>
          <w:rFonts w:eastAsiaTheme="minorEastAsia"/>
          <w:color w:val="auto"/>
          <w:lang w:val="fr-FR" w:eastAsia="fr-FR"/>
        </w:rPr>
      </w:pPr>
      <w:r w:rsidRPr="004014E2">
        <w:t>2.1.</w:t>
      </w:r>
      <w:r>
        <w:rPr>
          <w:rFonts w:eastAsiaTheme="minorEastAsia"/>
          <w:color w:val="auto"/>
          <w:lang w:val="fr-FR" w:eastAsia="fr-FR"/>
        </w:rPr>
        <w:tab/>
      </w:r>
      <w:r>
        <w:t>Bias</w:t>
      </w:r>
      <w:r>
        <w:tab/>
      </w:r>
      <w:r>
        <w:fldChar w:fldCharType="begin"/>
      </w:r>
      <w:r>
        <w:instrText xml:space="preserve"> PAGEREF _Toc125453629 \h </w:instrText>
      </w:r>
      <w:r>
        <w:fldChar w:fldCharType="separate"/>
      </w:r>
      <w:r>
        <w:t>5</w:t>
      </w:r>
      <w:r>
        <w:fldChar w:fldCharType="end"/>
      </w:r>
    </w:p>
    <w:p w14:paraId="4392BBFD" w14:textId="6D01BCA4" w:rsidR="00267F0C" w:rsidRDefault="00267F0C">
      <w:pPr>
        <w:pStyle w:val="TOC2"/>
        <w:rPr>
          <w:rFonts w:eastAsiaTheme="minorEastAsia"/>
          <w:color w:val="auto"/>
          <w:lang w:val="fr-FR" w:eastAsia="fr-FR"/>
        </w:rPr>
      </w:pPr>
      <w:r w:rsidRPr="004014E2">
        <w:t>2.2.</w:t>
      </w:r>
      <w:r>
        <w:rPr>
          <w:rFonts w:eastAsiaTheme="minorEastAsia"/>
          <w:color w:val="auto"/>
          <w:lang w:val="fr-FR" w:eastAsia="fr-FR"/>
        </w:rPr>
        <w:tab/>
      </w:r>
      <w:r>
        <w:t>Accuracy</w:t>
      </w:r>
      <w:r>
        <w:tab/>
      </w:r>
      <w:r>
        <w:fldChar w:fldCharType="begin"/>
      </w:r>
      <w:r>
        <w:instrText xml:space="preserve"> PAGEREF _Toc125453630 \h </w:instrText>
      </w:r>
      <w:r>
        <w:fldChar w:fldCharType="separate"/>
      </w:r>
      <w:r>
        <w:t>5</w:t>
      </w:r>
      <w:r>
        <w:fldChar w:fldCharType="end"/>
      </w:r>
    </w:p>
    <w:p w14:paraId="6F42C1A8" w14:textId="655DBF97" w:rsidR="00267F0C" w:rsidRDefault="00267F0C">
      <w:pPr>
        <w:pStyle w:val="TOC2"/>
        <w:rPr>
          <w:rFonts w:eastAsiaTheme="minorEastAsia"/>
          <w:color w:val="auto"/>
          <w:lang w:val="fr-FR" w:eastAsia="fr-FR"/>
        </w:rPr>
      </w:pPr>
      <w:r w:rsidRPr="004014E2">
        <w:t>2.3.</w:t>
      </w:r>
      <w:r>
        <w:rPr>
          <w:rFonts w:eastAsiaTheme="minorEastAsia"/>
          <w:color w:val="auto"/>
          <w:lang w:val="fr-FR" w:eastAsia="fr-FR"/>
        </w:rPr>
        <w:tab/>
      </w:r>
      <w:r>
        <w:t>Transparency</w:t>
      </w:r>
      <w:r>
        <w:tab/>
      </w:r>
      <w:r>
        <w:fldChar w:fldCharType="begin"/>
      </w:r>
      <w:r>
        <w:instrText xml:space="preserve"> PAGEREF _Toc125453631 \h </w:instrText>
      </w:r>
      <w:r>
        <w:fldChar w:fldCharType="separate"/>
      </w:r>
      <w:r>
        <w:t>6</w:t>
      </w:r>
      <w:r>
        <w:fldChar w:fldCharType="end"/>
      </w:r>
    </w:p>
    <w:p w14:paraId="6F0C47AF" w14:textId="425ECC31" w:rsidR="00267F0C" w:rsidRPr="00267F0C" w:rsidRDefault="00267F0C">
      <w:pPr>
        <w:pStyle w:val="TOC2"/>
        <w:rPr>
          <w:rFonts w:eastAsiaTheme="minorEastAsia"/>
          <w:color w:val="auto"/>
          <w:lang w:val="en-US" w:eastAsia="fr-FR"/>
        </w:rPr>
      </w:pPr>
      <w:r w:rsidRPr="004014E2">
        <w:t>2.4.</w:t>
      </w:r>
      <w:r w:rsidRPr="00267F0C">
        <w:rPr>
          <w:rFonts w:eastAsiaTheme="minorEastAsia"/>
          <w:color w:val="auto"/>
          <w:lang w:val="en-US" w:eastAsia="fr-FR"/>
        </w:rPr>
        <w:tab/>
      </w:r>
      <w:r>
        <w:t>State of AI when A decision is made</w:t>
      </w:r>
      <w:r>
        <w:tab/>
      </w:r>
      <w:r>
        <w:fldChar w:fldCharType="begin"/>
      </w:r>
      <w:r>
        <w:instrText xml:space="preserve"> PAGEREF _Toc125453632 \h </w:instrText>
      </w:r>
      <w:r>
        <w:fldChar w:fldCharType="separate"/>
      </w:r>
      <w:r>
        <w:t>6</w:t>
      </w:r>
      <w:r>
        <w:fldChar w:fldCharType="end"/>
      </w:r>
    </w:p>
    <w:p w14:paraId="4526F5F1" w14:textId="1E07F856" w:rsidR="00267F0C" w:rsidRPr="00267F0C" w:rsidRDefault="00267F0C">
      <w:pPr>
        <w:pStyle w:val="TOC2"/>
        <w:rPr>
          <w:rFonts w:eastAsiaTheme="minorEastAsia"/>
          <w:color w:val="auto"/>
          <w:lang w:val="en-US" w:eastAsia="fr-FR"/>
        </w:rPr>
      </w:pPr>
      <w:r w:rsidRPr="004014E2">
        <w:t>2.5.</w:t>
      </w:r>
      <w:r w:rsidRPr="00267F0C">
        <w:rPr>
          <w:rFonts w:eastAsiaTheme="minorEastAsia"/>
          <w:color w:val="auto"/>
          <w:lang w:val="en-US" w:eastAsia="fr-FR"/>
        </w:rPr>
        <w:tab/>
      </w:r>
      <w:r>
        <w:t>Conflict of systems in the same domain</w:t>
      </w:r>
      <w:r>
        <w:tab/>
      </w:r>
      <w:r>
        <w:fldChar w:fldCharType="begin"/>
      </w:r>
      <w:r>
        <w:instrText xml:space="preserve"> PAGEREF _Toc125453633 \h </w:instrText>
      </w:r>
      <w:r>
        <w:fldChar w:fldCharType="separate"/>
      </w:r>
      <w:r>
        <w:t>6</w:t>
      </w:r>
      <w:r>
        <w:fldChar w:fldCharType="end"/>
      </w:r>
    </w:p>
    <w:p w14:paraId="02B5F1A6" w14:textId="537996BF" w:rsidR="00267F0C" w:rsidRPr="00267F0C" w:rsidRDefault="00267F0C">
      <w:pPr>
        <w:pStyle w:val="TOC2"/>
        <w:rPr>
          <w:rFonts w:eastAsiaTheme="minorEastAsia"/>
          <w:color w:val="auto"/>
          <w:lang w:val="en-US" w:eastAsia="fr-FR"/>
        </w:rPr>
      </w:pPr>
      <w:r w:rsidRPr="004014E2">
        <w:t>2.6.</w:t>
      </w:r>
      <w:r w:rsidRPr="00267F0C">
        <w:rPr>
          <w:rFonts w:eastAsiaTheme="minorEastAsia"/>
          <w:color w:val="auto"/>
          <w:lang w:val="en-US" w:eastAsia="fr-FR"/>
        </w:rPr>
        <w:tab/>
      </w:r>
      <w:r>
        <w:t>Patents</w:t>
      </w:r>
      <w:r>
        <w:tab/>
      </w:r>
      <w:r>
        <w:fldChar w:fldCharType="begin"/>
      </w:r>
      <w:r>
        <w:instrText xml:space="preserve"> PAGEREF _Toc125453634 \h </w:instrText>
      </w:r>
      <w:r>
        <w:fldChar w:fldCharType="separate"/>
      </w:r>
      <w:r>
        <w:t>6</w:t>
      </w:r>
      <w:r>
        <w:fldChar w:fldCharType="end"/>
      </w:r>
    </w:p>
    <w:p w14:paraId="190431A4" w14:textId="7D151752" w:rsidR="00267F0C" w:rsidRPr="00267F0C" w:rsidRDefault="00267F0C">
      <w:pPr>
        <w:pStyle w:val="TOC2"/>
        <w:rPr>
          <w:rFonts w:eastAsiaTheme="minorEastAsia"/>
          <w:color w:val="auto"/>
          <w:lang w:val="en-US" w:eastAsia="fr-FR"/>
        </w:rPr>
      </w:pPr>
      <w:r w:rsidRPr="004014E2">
        <w:t>2.7.</w:t>
      </w:r>
      <w:r w:rsidRPr="00267F0C">
        <w:rPr>
          <w:rFonts w:eastAsiaTheme="minorEastAsia"/>
          <w:color w:val="auto"/>
          <w:lang w:val="en-US" w:eastAsia="fr-FR"/>
        </w:rPr>
        <w:tab/>
      </w:r>
      <w:r>
        <w:t>Commercial Value</w:t>
      </w:r>
      <w:r>
        <w:tab/>
      </w:r>
      <w:r>
        <w:fldChar w:fldCharType="begin"/>
      </w:r>
      <w:r>
        <w:instrText xml:space="preserve"> PAGEREF _Toc125453635 \h </w:instrText>
      </w:r>
      <w:r>
        <w:fldChar w:fldCharType="separate"/>
      </w:r>
      <w:r>
        <w:t>6</w:t>
      </w:r>
      <w:r>
        <w:fldChar w:fldCharType="end"/>
      </w:r>
    </w:p>
    <w:p w14:paraId="50F12D3B" w14:textId="63888484" w:rsidR="00267F0C" w:rsidRPr="00267F0C" w:rsidRDefault="00267F0C">
      <w:pPr>
        <w:pStyle w:val="TOC1"/>
        <w:rPr>
          <w:rFonts w:eastAsiaTheme="minorEastAsia"/>
          <w:b w:val="0"/>
          <w:caps w:val="0"/>
          <w:color w:val="auto"/>
          <w:lang w:val="en-US" w:eastAsia="fr-FR"/>
        </w:rPr>
      </w:pPr>
      <w:r w:rsidRPr="004014E2">
        <w:t>3.</w:t>
      </w:r>
      <w:r w:rsidRPr="00267F0C">
        <w:rPr>
          <w:rFonts w:eastAsiaTheme="minorEastAsia"/>
          <w:b w:val="0"/>
          <w:caps w:val="0"/>
          <w:color w:val="auto"/>
          <w:lang w:val="en-US" w:eastAsia="fr-FR"/>
        </w:rPr>
        <w:tab/>
      </w:r>
      <w:r>
        <w:t>Benefits and Challenges of AI within the IALA Context</w:t>
      </w:r>
      <w:r>
        <w:tab/>
      </w:r>
      <w:r>
        <w:fldChar w:fldCharType="begin"/>
      </w:r>
      <w:r>
        <w:instrText xml:space="preserve"> PAGEREF _Toc125453636 \h </w:instrText>
      </w:r>
      <w:r>
        <w:fldChar w:fldCharType="separate"/>
      </w:r>
      <w:r>
        <w:t>7</w:t>
      </w:r>
      <w:r>
        <w:fldChar w:fldCharType="end"/>
      </w:r>
    </w:p>
    <w:p w14:paraId="4F611A4F" w14:textId="2A1D4BAE" w:rsidR="00267F0C" w:rsidRPr="00267F0C" w:rsidRDefault="00267F0C">
      <w:pPr>
        <w:pStyle w:val="TOC1"/>
        <w:rPr>
          <w:rFonts w:eastAsiaTheme="minorEastAsia"/>
          <w:b w:val="0"/>
          <w:caps w:val="0"/>
          <w:color w:val="auto"/>
          <w:lang w:val="en-US" w:eastAsia="fr-FR"/>
        </w:rPr>
      </w:pPr>
      <w:r w:rsidRPr="004014E2">
        <w:t>4.</w:t>
      </w:r>
      <w:r w:rsidRPr="00267F0C">
        <w:rPr>
          <w:rFonts w:eastAsiaTheme="minorEastAsia"/>
          <w:b w:val="0"/>
          <w:caps w:val="0"/>
          <w:color w:val="auto"/>
          <w:lang w:val="en-US" w:eastAsia="fr-FR"/>
        </w:rPr>
        <w:tab/>
      </w:r>
      <w:r>
        <w:t>Audit regime for AI</w:t>
      </w:r>
      <w:r>
        <w:tab/>
      </w:r>
      <w:r>
        <w:fldChar w:fldCharType="begin"/>
      </w:r>
      <w:r>
        <w:instrText xml:space="preserve"> PAGEREF _Toc125453637 \h </w:instrText>
      </w:r>
      <w:r>
        <w:fldChar w:fldCharType="separate"/>
      </w:r>
      <w:r>
        <w:t>7</w:t>
      </w:r>
      <w:r>
        <w:fldChar w:fldCharType="end"/>
      </w:r>
    </w:p>
    <w:p w14:paraId="5B3B156D" w14:textId="72FB980E" w:rsidR="00267F0C" w:rsidRPr="00267F0C" w:rsidRDefault="00267F0C">
      <w:pPr>
        <w:pStyle w:val="TOC1"/>
        <w:rPr>
          <w:rFonts w:eastAsiaTheme="minorEastAsia"/>
          <w:b w:val="0"/>
          <w:caps w:val="0"/>
          <w:color w:val="auto"/>
          <w:lang w:val="en-US" w:eastAsia="fr-FR"/>
        </w:rPr>
      </w:pPr>
      <w:r w:rsidRPr="004014E2">
        <w:t>5.</w:t>
      </w:r>
      <w:r w:rsidRPr="00267F0C">
        <w:rPr>
          <w:rFonts w:eastAsiaTheme="minorEastAsia"/>
          <w:b w:val="0"/>
          <w:caps w:val="0"/>
          <w:color w:val="auto"/>
          <w:lang w:val="en-US" w:eastAsia="fr-FR"/>
        </w:rPr>
        <w:tab/>
      </w:r>
      <w:r>
        <w:t>Conclusion</w:t>
      </w:r>
      <w:r>
        <w:tab/>
      </w:r>
      <w:r>
        <w:fldChar w:fldCharType="begin"/>
      </w:r>
      <w:r>
        <w:instrText xml:space="preserve"> PAGEREF _Toc125453638 \h </w:instrText>
      </w:r>
      <w:r>
        <w:fldChar w:fldCharType="separate"/>
      </w:r>
      <w:r>
        <w:t>7</w:t>
      </w:r>
      <w:r>
        <w:fldChar w:fldCharType="end"/>
      </w:r>
    </w:p>
    <w:p w14:paraId="04B1D071" w14:textId="0AD5A0B8" w:rsidR="00267F0C" w:rsidRPr="00267F0C" w:rsidRDefault="00267F0C">
      <w:pPr>
        <w:pStyle w:val="TOC1"/>
        <w:rPr>
          <w:rFonts w:eastAsiaTheme="minorEastAsia"/>
          <w:b w:val="0"/>
          <w:caps w:val="0"/>
          <w:color w:val="auto"/>
          <w:lang w:val="en-US" w:eastAsia="fr-FR"/>
        </w:rPr>
      </w:pPr>
      <w:r w:rsidRPr="004014E2">
        <w:t>6.</w:t>
      </w:r>
      <w:r w:rsidRPr="00267F0C">
        <w:rPr>
          <w:rFonts w:eastAsiaTheme="minorEastAsia"/>
          <w:b w:val="0"/>
          <w:caps w:val="0"/>
          <w:color w:val="auto"/>
          <w:lang w:val="en-US" w:eastAsia="fr-FR"/>
        </w:rPr>
        <w:tab/>
      </w:r>
      <w:r>
        <w:t>Definitions</w:t>
      </w:r>
      <w:r>
        <w:tab/>
      </w:r>
      <w:r>
        <w:fldChar w:fldCharType="begin"/>
      </w:r>
      <w:r>
        <w:instrText xml:space="preserve"> PAGEREF _Toc125453639 \h </w:instrText>
      </w:r>
      <w:r>
        <w:fldChar w:fldCharType="separate"/>
      </w:r>
      <w:r>
        <w:t>8</w:t>
      </w:r>
      <w:r>
        <w:fldChar w:fldCharType="end"/>
      </w:r>
    </w:p>
    <w:p w14:paraId="34962A5C" w14:textId="2993DA9B" w:rsidR="00267F0C" w:rsidRPr="00267F0C" w:rsidRDefault="00267F0C">
      <w:pPr>
        <w:pStyle w:val="TOC1"/>
        <w:rPr>
          <w:rFonts w:eastAsiaTheme="minorEastAsia"/>
          <w:b w:val="0"/>
          <w:caps w:val="0"/>
          <w:color w:val="auto"/>
          <w:lang w:val="en-US" w:eastAsia="fr-FR"/>
        </w:rPr>
      </w:pPr>
      <w:r w:rsidRPr="004014E2">
        <w:t>7.</w:t>
      </w:r>
      <w:r w:rsidRPr="00267F0C">
        <w:rPr>
          <w:rFonts w:eastAsiaTheme="minorEastAsia"/>
          <w:b w:val="0"/>
          <w:caps w:val="0"/>
          <w:color w:val="auto"/>
          <w:lang w:val="en-US" w:eastAsia="fr-FR"/>
        </w:rPr>
        <w:tab/>
      </w:r>
      <w:r>
        <w:t>Abbreviations</w:t>
      </w:r>
      <w:r>
        <w:tab/>
      </w:r>
      <w:r>
        <w:fldChar w:fldCharType="begin"/>
      </w:r>
      <w:r>
        <w:instrText xml:space="preserve"> PAGEREF _Toc125453640 \h </w:instrText>
      </w:r>
      <w:r>
        <w:fldChar w:fldCharType="separate"/>
      </w:r>
      <w:r>
        <w:t>8</w:t>
      </w:r>
      <w:r>
        <w:fldChar w:fldCharType="end"/>
      </w:r>
    </w:p>
    <w:p w14:paraId="7FE3E4CF" w14:textId="5968EC61" w:rsidR="00267F0C" w:rsidRPr="00267F0C" w:rsidRDefault="00267F0C">
      <w:pPr>
        <w:pStyle w:val="TOC1"/>
        <w:rPr>
          <w:rFonts w:eastAsiaTheme="minorEastAsia"/>
          <w:b w:val="0"/>
          <w:caps w:val="0"/>
          <w:color w:val="auto"/>
          <w:lang w:val="en-US" w:eastAsia="fr-FR"/>
        </w:rPr>
      </w:pPr>
      <w:r w:rsidRPr="004014E2">
        <w:t>8.</w:t>
      </w:r>
      <w:r w:rsidRPr="00267F0C">
        <w:rPr>
          <w:rFonts w:eastAsiaTheme="minorEastAsia"/>
          <w:b w:val="0"/>
          <w:caps w:val="0"/>
          <w:color w:val="auto"/>
          <w:lang w:val="en-US" w:eastAsia="fr-FR"/>
        </w:rPr>
        <w:tab/>
      </w:r>
      <w:r>
        <w:t>References</w:t>
      </w:r>
      <w:r>
        <w:tab/>
      </w:r>
      <w:r>
        <w:fldChar w:fldCharType="begin"/>
      </w:r>
      <w:r>
        <w:instrText xml:space="preserve"> PAGEREF _Toc125453641 \h </w:instrText>
      </w:r>
      <w:r>
        <w:fldChar w:fldCharType="separate"/>
      </w:r>
      <w:r>
        <w:t>8</w:t>
      </w:r>
      <w:r>
        <w:fldChar w:fldCharType="end"/>
      </w:r>
    </w:p>
    <w:p w14:paraId="64CDCDC9" w14:textId="202596E8" w:rsidR="00267F0C" w:rsidRPr="00267F0C" w:rsidRDefault="00267F0C">
      <w:pPr>
        <w:pStyle w:val="TOC1"/>
        <w:rPr>
          <w:rFonts w:eastAsiaTheme="minorEastAsia"/>
          <w:b w:val="0"/>
          <w:caps w:val="0"/>
          <w:color w:val="auto"/>
          <w:lang w:val="en-US" w:eastAsia="fr-FR"/>
        </w:rPr>
      </w:pPr>
      <w:r w:rsidRPr="004014E2">
        <w:t>9.</w:t>
      </w:r>
      <w:r w:rsidRPr="00267F0C">
        <w:rPr>
          <w:rFonts w:eastAsiaTheme="minorEastAsia"/>
          <w:b w:val="0"/>
          <w:caps w:val="0"/>
          <w:color w:val="auto"/>
          <w:lang w:val="en-US" w:eastAsia="fr-FR"/>
        </w:rPr>
        <w:tab/>
      </w:r>
      <w:r>
        <w:t>Further reading</w:t>
      </w:r>
      <w:r>
        <w:tab/>
      </w:r>
      <w:r>
        <w:fldChar w:fldCharType="begin"/>
      </w:r>
      <w:r>
        <w:instrText xml:space="preserve"> PAGEREF _Toc125453642 \h </w:instrText>
      </w:r>
      <w:r>
        <w:fldChar w:fldCharType="separate"/>
      </w:r>
      <w:r>
        <w:t>8</w:t>
      </w:r>
      <w:r>
        <w:fldChar w:fldCharType="end"/>
      </w:r>
    </w:p>
    <w:p w14:paraId="5BF4B8D6" w14:textId="25AFC74D" w:rsidR="00642025" w:rsidRDefault="000C2857" w:rsidP="00CB7D0F">
      <w:pPr>
        <w:pStyle w:val="BodyText"/>
        <w:rPr>
          <w:ins w:id="11" w:author="Christians, Olaf" w:date="2025-10-02T09:32:00Z"/>
          <w:rFonts w:eastAsia="Times New Roman" w:cs="Times New Roman"/>
          <w:b/>
          <w:noProof/>
          <w:color w:val="00558C" w:themeColor="accent1"/>
          <w:szCs w:val="20"/>
        </w:rPr>
      </w:pPr>
      <w:r>
        <w:rPr>
          <w:rFonts w:eastAsia="Times New Roman" w:cs="Times New Roman"/>
          <w:b/>
          <w:noProof/>
          <w:color w:val="00558C" w:themeColor="accent1"/>
          <w:szCs w:val="20"/>
        </w:rPr>
        <w:fldChar w:fldCharType="end"/>
      </w:r>
    </w:p>
    <w:p w14:paraId="637D9A5B" w14:textId="05DDE611" w:rsidR="000A4EF1" w:rsidRPr="007D70F9" w:rsidRDefault="000A4EF1" w:rsidP="00CB7D0F">
      <w:pPr>
        <w:pStyle w:val="BodyText"/>
        <w:rPr>
          <w:b/>
          <w:i/>
          <w:iCs/>
          <w:rPrChange w:id="12" w:author="Christians, Olaf" w:date="2025-10-02T10:23:00Z">
            <w:rPr/>
          </w:rPrChange>
        </w:rPr>
      </w:pPr>
      <w:ins w:id="13" w:author="Christians, Olaf" w:date="2025-10-02T09:34:00Z">
        <w:r w:rsidRPr="007D70F9">
          <w:rPr>
            <w:rFonts w:eastAsia="Times New Roman" w:cs="Times New Roman"/>
            <w:b/>
            <w:i/>
            <w:iCs/>
            <w:noProof/>
            <w:szCs w:val="20"/>
            <w:rPrChange w:id="14" w:author="Christians, Olaf" w:date="2025-10-02T10:23:00Z">
              <w:rPr>
                <w:rFonts w:eastAsia="Times New Roman" w:cs="Times New Roman"/>
                <w:b/>
                <w:noProof/>
                <w:color w:val="00558C" w:themeColor="accent1"/>
                <w:szCs w:val="20"/>
              </w:rPr>
            </w:rPrChange>
          </w:rPr>
          <w:t>DTEC4 comments</w:t>
        </w:r>
      </w:ins>
      <w:ins w:id="15" w:author="Christians, Olaf" w:date="2025-10-02T09:32:00Z">
        <w:r w:rsidRPr="007D70F9">
          <w:rPr>
            <w:rFonts w:eastAsia="Times New Roman" w:cs="Times New Roman"/>
            <w:b/>
            <w:i/>
            <w:iCs/>
            <w:noProof/>
            <w:szCs w:val="20"/>
            <w:rPrChange w:id="16" w:author="Christians, Olaf" w:date="2025-10-02T10:23:00Z">
              <w:rPr>
                <w:rFonts w:eastAsia="Times New Roman" w:cs="Times New Roman"/>
                <w:b/>
                <w:noProof/>
                <w:color w:val="00558C" w:themeColor="accent1"/>
                <w:szCs w:val="20"/>
              </w:rPr>
            </w:rPrChange>
          </w:rPr>
          <w:t>:</w:t>
        </w:r>
      </w:ins>
    </w:p>
    <w:p w14:paraId="7296AA2C" w14:textId="77DD4FD6" w:rsidR="00161325" w:rsidRPr="007D70F9" w:rsidRDefault="00D80EF8" w:rsidP="00CB7D0F">
      <w:pPr>
        <w:pStyle w:val="BodyText"/>
        <w:rPr>
          <w:ins w:id="17" w:author="Jillian Carson-Jackson" w:date="2025-03-26T14:42:00Z"/>
          <w:b/>
          <w:i/>
          <w:iCs/>
          <w:rPrChange w:id="18" w:author="Christians, Olaf" w:date="2025-10-02T10:23:00Z">
            <w:rPr>
              <w:ins w:id="19" w:author="Jillian Carson-Jackson" w:date="2025-03-26T14:42:00Z"/>
            </w:rPr>
          </w:rPrChange>
        </w:rPr>
      </w:pPr>
      <w:ins w:id="20" w:author="Jillian Carson-Jackson" w:date="2025-03-26T14:42:00Z">
        <w:r w:rsidRPr="007D70F9">
          <w:rPr>
            <w:b/>
            <w:i/>
            <w:iCs/>
            <w:rPrChange w:id="21" w:author="Christians, Olaf" w:date="2025-10-02T10:23:00Z">
              <w:rPr/>
            </w:rPrChange>
          </w:rPr>
          <w:t xml:space="preserve">[add in experiences in use of AI in maritime domain; use cases; able to bring in efficiency/increased safety; environmental, ecological, sustainability factors.  </w:t>
        </w:r>
      </w:ins>
    </w:p>
    <w:p w14:paraId="35DA513F" w14:textId="05CADCA0" w:rsidR="00D80EF8" w:rsidRPr="007D70F9" w:rsidRDefault="00D80EF8" w:rsidP="00CB7D0F">
      <w:pPr>
        <w:pStyle w:val="BodyText"/>
        <w:rPr>
          <w:ins w:id="22" w:author="Jillian Carson-Jackson" w:date="2025-03-26T14:43:00Z"/>
          <w:b/>
          <w:i/>
          <w:iCs/>
          <w:rPrChange w:id="23" w:author="Christians, Olaf" w:date="2025-10-02T10:23:00Z">
            <w:rPr>
              <w:ins w:id="24" w:author="Jillian Carson-Jackson" w:date="2025-03-26T14:43:00Z"/>
            </w:rPr>
          </w:rPrChange>
        </w:rPr>
      </w:pPr>
      <w:ins w:id="25" w:author="Jillian Carson-Jackson" w:date="2025-03-26T14:42:00Z">
        <w:r w:rsidRPr="007D70F9">
          <w:rPr>
            <w:b/>
            <w:i/>
            <w:iCs/>
            <w:rPrChange w:id="26" w:author="Christians, Olaf" w:date="2025-10-02T10:23:00Z">
              <w:rPr/>
            </w:rPrChange>
          </w:rPr>
          <w:t>Clarify technology – mega / micro trends</w:t>
        </w:r>
      </w:ins>
      <w:ins w:id="27" w:author="Jillian Carson-Jackson" w:date="2025-03-26T14:43:00Z">
        <w:r w:rsidRPr="007D70F9">
          <w:rPr>
            <w:b/>
            <w:i/>
            <w:iCs/>
            <w:rPrChange w:id="28" w:author="Christians, Olaf" w:date="2025-10-02T10:23:00Z">
              <w:rPr/>
            </w:rPrChange>
          </w:rPr>
          <w:t xml:space="preserve"> </w:t>
        </w:r>
      </w:ins>
    </w:p>
    <w:p w14:paraId="25B4FAD0" w14:textId="46A080E6" w:rsidR="00D80EF8" w:rsidRPr="007D70F9" w:rsidRDefault="00D80EF8" w:rsidP="00CB7D0F">
      <w:pPr>
        <w:pStyle w:val="BodyText"/>
        <w:rPr>
          <w:ins w:id="29" w:author="Jillian Carson-Jackson" w:date="2025-03-26T14:43:00Z"/>
          <w:b/>
          <w:i/>
          <w:iCs/>
          <w:rPrChange w:id="30" w:author="Christians, Olaf" w:date="2025-10-02T10:23:00Z">
            <w:rPr>
              <w:ins w:id="31" w:author="Jillian Carson-Jackson" w:date="2025-03-26T14:43:00Z"/>
            </w:rPr>
          </w:rPrChange>
        </w:rPr>
      </w:pPr>
      <w:ins w:id="32" w:author="Jillian Carson-Jackson" w:date="2025-03-26T14:43:00Z">
        <w:r w:rsidRPr="007D70F9">
          <w:rPr>
            <w:b/>
            <w:i/>
            <w:iCs/>
            <w:rPrChange w:id="33" w:author="Christians, Olaf" w:date="2025-10-02T10:23:00Z">
              <w:rPr/>
            </w:rPrChange>
          </w:rPr>
          <w:t xml:space="preserve">Map against use cases/how use cases can make benefits from technology changes </w:t>
        </w:r>
      </w:ins>
    </w:p>
    <w:p w14:paraId="2BBD74EA" w14:textId="38BC228A" w:rsidR="00D80EF8" w:rsidRPr="007D70F9" w:rsidRDefault="00D80EF8" w:rsidP="00CB7D0F">
      <w:pPr>
        <w:pStyle w:val="BodyText"/>
        <w:rPr>
          <w:ins w:id="34" w:author="Jillian Carson-Jackson" w:date="2025-03-26T14:47:00Z"/>
          <w:b/>
          <w:i/>
          <w:iCs/>
          <w:rPrChange w:id="35" w:author="Christians, Olaf" w:date="2025-10-02T10:23:00Z">
            <w:rPr>
              <w:ins w:id="36" w:author="Jillian Carson-Jackson" w:date="2025-03-26T14:47:00Z"/>
            </w:rPr>
          </w:rPrChange>
        </w:rPr>
      </w:pPr>
      <w:ins w:id="37" w:author="Jillian Carson-Jackson" w:date="2025-03-26T14:43:00Z">
        <w:r w:rsidRPr="007D70F9">
          <w:rPr>
            <w:b/>
            <w:i/>
            <w:iCs/>
            <w:rPrChange w:id="38" w:author="Christians, Olaf" w:date="2025-10-02T10:23:00Z">
              <w:rPr/>
            </w:rPrChange>
          </w:rPr>
          <w:t>Recognising / addressing risks – data protection – review existing content/update based on experience.</w:t>
        </w:r>
      </w:ins>
    </w:p>
    <w:p w14:paraId="027113EC" w14:textId="7853CF35" w:rsidR="00D80EF8" w:rsidRPr="007D70F9" w:rsidRDefault="00D80EF8" w:rsidP="00CB7D0F">
      <w:pPr>
        <w:pStyle w:val="BodyText"/>
        <w:rPr>
          <w:ins w:id="39" w:author="Jillian Carson-Jackson" w:date="2025-03-26T14:48:00Z"/>
          <w:b/>
          <w:i/>
          <w:iCs/>
          <w:rPrChange w:id="40" w:author="Christians, Olaf" w:date="2025-10-02T10:23:00Z">
            <w:rPr>
              <w:ins w:id="41" w:author="Jillian Carson-Jackson" w:date="2025-03-26T14:48:00Z"/>
            </w:rPr>
          </w:rPrChange>
        </w:rPr>
      </w:pPr>
      <w:ins w:id="42" w:author="Jillian Carson-Jackson" w:date="2025-03-26T14:47:00Z">
        <w:r w:rsidRPr="007D70F9">
          <w:rPr>
            <w:b/>
            <w:i/>
            <w:iCs/>
            <w:rPrChange w:id="43" w:author="Christians, Olaf" w:date="2025-10-02T10:23:00Z">
              <w:rPr/>
            </w:rPrChange>
          </w:rPr>
          <w:t>Thinking of the c</w:t>
        </w:r>
      </w:ins>
      <w:ins w:id="44" w:author="Jillian Carson-Jackson" w:date="2025-03-26T14:48:00Z">
        <w:r w:rsidRPr="007D70F9">
          <w:rPr>
            <w:b/>
            <w:i/>
            <w:iCs/>
            <w:rPrChange w:id="45" w:author="Christians, Olaf" w:date="2025-10-02T10:23:00Z">
              <w:rPr/>
            </w:rPrChange>
          </w:rPr>
          <w:t xml:space="preserve">ontext of trust and liability – example, algorithm for collision avoidance </w:t>
        </w:r>
      </w:ins>
    </w:p>
    <w:p w14:paraId="2CE3249D" w14:textId="6FC71064" w:rsidR="00D80EF8" w:rsidRPr="007D70F9" w:rsidRDefault="00D80EF8" w:rsidP="00CB7D0F">
      <w:pPr>
        <w:pStyle w:val="BodyText"/>
        <w:rPr>
          <w:ins w:id="46" w:author="Jillian Carson-Jackson" w:date="2025-03-26T14:47:00Z"/>
          <w:b/>
          <w:i/>
          <w:iCs/>
          <w:rPrChange w:id="47" w:author="Christians, Olaf" w:date="2025-10-02T10:23:00Z">
            <w:rPr>
              <w:ins w:id="48" w:author="Jillian Carson-Jackson" w:date="2025-03-26T14:47:00Z"/>
            </w:rPr>
          </w:rPrChange>
        </w:rPr>
      </w:pPr>
      <w:ins w:id="49" w:author="Jillian Carson-Jackson" w:date="2025-03-26T14:48:00Z">
        <w:r w:rsidRPr="007D70F9">
          <w:rPr>
            <w:b/>
            <w:i/>
            <w:iCs/>
            <w:rPrChange w:id="50" w:author="Christians, Olaf" w:date="2025-10-02T10:23:00Z">
              <w:rPr/>
            </w:rPrChange>
          </w:rPr>
          <w:t>Revisit the ‘audit’ of AI, how to under</w:t>
        </w:r>
      </w:ins>
      <w:ins w:id="51" w:author="Jillian Carson-Jackson" w:date="2025-03-26T14:49:00Z">
        <w:r w:rsidRPr="007D70F9">
          <w:rPr>
            <w:b/>
            <w:i/>
            <w:iCs/>
            <w:rPrChange w:id="52" w:author="Christians, Olaf" w:date="2025-10-02T10:23:00Z">
              <w:rPr/>
            </w:rPrChange>
          </w:rPr>
          <w:t xml:space="preserve">stand decision process – explainable AI </w:t>
        </w:r>
      </w:ins>
    </w:p>
    <w:p w14:paraId="501B9BF7" w14:textId="498780BE" w:rsidR="00D80EF8" w:rsidRPr="007D70F9" w:rsidRDefault="00D80EF8" w:rsidP="00CB7D0F">
      <w:pPr>
        <w:pStyle w:val="BodyText"/>
        <w:rPr>
          <w:ins w:id="53" w:author="Jillian Carson-Jackson" w:date="2025-03-26T14:45:00Z"/>
          <w:b/>
          <w:i/>
          <w:iCs/>
          <w:rPrChange w:id="54" w:author="Christians, Olaf" w:date="2025-10-02T10:23:00Z">
            <w:rPr>
              <w:ins w:id="55" w:author="Jillian Carson-Jackson" w:date="2025-03-26T14:45:00Z"/>
            </w:rPr>
          </w:rPrChange>
        </w:rPr>
      </w:pPr>
      <w:ins w:id="56" w:author="Jillian Carson-Jackson" w:date="2025-03-26T14:47:00Z">
        <w:r w:rsidRPr="007D70F9">
          <w:rPr>
            <w:b/>
            <w:i/>
            <w:iCs/>
            <w:rPrChange w:id="57" w:author="Christians, Olaf" w:date="2025-10-02T10:23:00Z">
              <w:rPr/>
            </w:rPrChange>
          </w:rPr>
          <w:t xml:space="preserve">Input from all IALA areas – VTS use case, coding, optimisation related. </w:t>
        </w:r>
      </w:ins>
    </w:p>
    <w:p w14:paraId="23DC18D9" w14:textId="77777777" w:rsidR="00D80EF8" w:rsidRPr="00CB7D0F" w:rsidRDefault="00D80EF8" w:rsidP="00CB7D0F">
      <w:pPr>
        <w:pStyle w:val="BodyText"/>
      </w:pPr>
    </w:p>
    <w:p w14:paraId="3EF82BA4" w14:textId="02AB9160" w:rsidR="0093044A" w:rsidRPr="00F55AD7" w:rsidRDefault="0093044A" w:rsidP="0093044A">
      <w:pPr>
        <w:pStyle w:val="ListofFigures"/>
        <w:suppressAutoHyphens/>
      </w:pPr>
      <w:r w:rsidRPr="00F55AD7">
        <w:t xml:space="preserve">List of </w:t>
      </w:r>
      <w:r w:rsidR="004D1AA2">
        <w:t xml:space="preserve">Figures and </w:t>
      </w:r>
      <w:r w:rsidRPr="00F55AD7">
        <w:t>Tables</w:t>
      </w:r>
      <w:r>
        <w:t xml:space="preserve"> </w:t>
      </w:r>
    </w:p>
    <w:p w14:paraId="04D70DE0" w14:textId="3BDFCDA3" w:rsidR="004D1AA2" w:rsidRDefault="0093044A">
      <w:pPr>
        <w:pStyle w:val="TableofFigures"/>
        <w:rPr>
          <w:rFonts w:eastAsiaTheme="minorEastAsia"/>
          <w:i w:val="0"/>
          <w:noProof/>
          <w:color w:val="auto"/>
          <w:lang w:val="en-US"/>
        </w:rPr>
      </w:pPr>
      <w:r>
        <w:rPr>
          <w:i w:val="0"/>
        </w:rPr>
        <w:fldChar w:fldCharType="begin"/>
      </w:r>
      <w:r>
        <w:rPr>
          <w:i w:val="0"/>
        </w:rPr>
        <w:instrText xml:space="preserve"> TOC \t "Table caption,1" \c "Figure" </w:instrText>
      </w:r>
      <w:r>
        <w:rPr>
          <w:i w:val="0"/>
        </w:rPr>
        <w:fldChar w:fldCharType="separate"/>
      </w:r>
      <w:r w:rsidR="004D1AA2">
        <w:rPr>
          <w:noProof/>
        </w:rPr>
        <w:t>Figure 1</w:t>
      </w:r>
      <w:r w:rsidR="004D1AA2">
        <w:rPr>
          <w:rFonts w:eastAsiaTheme="minorEastAsia"/>
          <w:i w:val="0"/>
          <w:noProof/>
          <w:color w:val="auto"/>
          <w:lang w:val="en-US"/>
        </w:rPr>
        <w:tab/>
      </w:r>
      <w:r w:rsidR="004D1AA2">
        <w:rPr>
          <w:noProof/>
        </w:rPr>
        <w:t xml:space="preserve"> Overview of Artificial Intelligence</w:t>
      </w:r>
      <w:r w:rsidR="004D1AA2">
        <w:rPr>
          <w:noProof/>
        </w:rPr>
        <w:tab/>
      </w:r>
      <w:r w:rsidR="004D1AA2">
        <w:rPr>
          <w:noProof/>
        </w:rPr>
        <w:fldChar w:fldCharType="begin"/>
      </w:r>
      <w:r w:rsidR="004D1AA2">
        <w:rPr>
          <w:noProof/>
        </w:rPr>
        <w:instrText xml:space="preserve"> PAGEREF _Toc115385425 \h </w:instrText>
      </w:r>
      <w:r w:rsidR="004D1AA2">
        <w:rPr>
          <w:noProof/>
        </w:rPr>
      </w:r>
      <w:r w:rsidR="004D1AA2">
        <w:rPr>
          <w:noProof/>
        </w:rPr>
        <w:fldChar w:fldCharType="separate"/>
      </w:r>
      <w:r w:rsidR="00B662B2">
        <w:rPr>
          <w:noProof/>
        </w:rPr>
        <w:t>5</w:t>
      </w:r>
      <w:r w:rsidR="004D1AA2">
        <w:rPr>
          <w:noProof/>
        </w:rPr>
        <w:fldChar w:fldCharType="end"/>
      </w:r>
    </w:p>
    <w:p w14:paraId="493C0DBC" w14:textId="2D3DCCE7" w:rsidR="004D1AA2" w:rsidRDefault="004D1AA2">
      <w:pPr>
        <w:pStyle w:val="TableofFigures"/>
        <w:rPr>
          <w:rFonts w:eastAsiaTheme="minorEastAsia"/>
          <w:i w:val="0"/>
          <w:noProof/>
          <w:color w:val="auto"/>
          <w:lang w:val="en-US"/>
        </w:rPr>
      </w:pPr>
      <w:r>
        <w:rPr>
          <w:noProof/>
        </w:rPr>
        <w:t xml:space="preserve">Table 1 </w:t>
      </w:r>
      <w:r>
        <w:rPr>
          <w:rFonts w:eastAsiaTheme="minorEastAsia"/>
          <w:i w:val="0"/>
          <w:noProof/>
          <w:color w:val="auto"/>
          <w:lang w:val="en-US"/>
        </w:rPr>
        <w:tab/>
      </w:r>
      <w:r>
        <w:rPr>
          <w:noProof/>
        </w:rPr>
        <w:t xml:space="preserve"> Examples and Challenges of AI in the IALA Context</w:t>
      </w:r>
      <w:r>
        <w:rPr>
          <w:noProof/>
        </w:rPr>
        <w:tab/>
      </w:r>
      <w:r>
        <w:rPr>
          <w:noProof/>
        </w:rPr>
        <w:fldChar w:fldCharType="begin"/>
      </w:r>
      <w:r>
        <w:rPr>
          <w:noProof/>
        </w:rPr>
        <w:instrText xml:space="preserve"> PAGEREF _Toc115385426 \h </w:instrText>
      </w:r>
      <w:r>
        <w:rPr>
          <w:noProof/>
        </w:rPr>
      </w:r>
      <w:r>
        <w:rPr>
          <w:noProof/>
        </w:rPr>
        <w:fldChar w:fldCharType="separate"/>
      </w:r>
      <w:r w:rsidR="00B662B2">
        <w:rPr>
          <w:noProof/>
        </w:rPr>
        <w:t>7</w:t>
      </w:r>
      <w:r>
        <w:rPr>
          <w:noProof/>
        </w:rPr>
        <w:fldChar w:fldCharType="end"/>
      </w:r>
    </w:p>
    <w:p w14:paraId="1FE7CA74" w14:textId="5C733658" w:rsidR="004D1AA2" w:rsidRPr="00D85D47" w:rsidRDefault="004D1AA2">
      <w:pPr>
        <w:pStyle w:val="TableofFigures"/>
        <w:rPr>
          <w:rFonts w:eastAsiaTheme="minorEastAsia"/>
          <w:i w:val="0"/>
          <w:noProof/>
          <w:color w:val="auto"/>
          <w:lang w:val="fr-FR"/>
        </w:rPr>
      </w:pPr>
      <w:r w:rsidRPr="00D85D47">
        <w:rPr>
          <w:noProof/>
          <w:lang w:val="fr-FR"/>
        </w:rPr>
        <w:lastRenderedPageBreak/>
        <w:t xml:space="preserve">Figure 2 </w:t>
      </w:r>
      <w:r w:rsidRPr="00D85D47">
        <w:rPr>
          <w:rFonts w:eastAsiaTheme="minorEastAsia"/>
          <w:i w:val="0"/>
          <w:noProof/>
          <w:color w:val="auto"/>
          <w:lang w:val="fr-FR"/>
        </w:rPr>
        <w:tab/>
      </w:r>
      <w:r w:rsidRPr="00D85D47">
        <w:rPr>
          <w:noProof/>
          <w:lang w:val="fr-FR"/>
        </w:rPr>
        <w:t>Sample AI Audit Model</w:t>
      </w:r>
      <w:r w:rsidRPr="00D85D47">
        <w:rPr>
          <w:noProof/>
          <w:lang w:val="fr-FR"/>
        </w:rPr>
        <w:tab/>
      </w:r>
      <w:r>
        <w:rPr>
          <w:noProof/>
        </w:rPr>
        <w:fldChar w:fldCharType="begin"/>
      </w:r>
      <w:r w:rsidRPr="00D85D47">
        <w:rPr>
          <w:noProof/>
          <w:lang w:val="fr-FR"/>
        </w:rPr>
        <w:instrText xml:space="preserve"> PAGEREF _Toc115385427 \h </w:instrText>
      </w:r>
      <w:r>
        <w:rPr>
          <w:noProof/>
        </w:rPr>
      </w:r>
      <w:r>
        <w:rPr>
          <w:noProof/>
        </w:rPr>
        <w:fldChar w:fldCharType="separate"/>
      </w:r>
      <w:r w:rsidR="00B662B2" w:rsidRPr="00D85D47">
        <w:rPr>
          <w:noProof/>
          <w:lang w:val="fr-FR"/>
        </w:rPr>
        <w:t>9</w:t>
      </w:r>
      <w:r>
        <w:rPr>
          <w:noProof/>
        </w:rPr>
        <w:fldChar w:fldCharType="end"/>
      </w:r>
    </w:p>
    <w:p w14:paraId="190B47D5" w14:textId="3A7D5218" w:rsidR="004D1AA2" w:rsidRPr="00D85D47" w:rsidRDefault="0093044A" w:rsidP="004D1AA2">
      <w:pPr>
        <w:pStyle w:val="BodyText"/>
        <w:rPr>
          <w:lang w:val="fr-FR"/>
        </w:rPr>
      </w:pPr>
      <w:r>
        <w:rPr>
          <w:i/>
          <w:color w:val="00558C"/>
        </w:rPr>
        <w:fldChar w:fldCharType="end"/>
      </w:r>
      <w:r w:rsidR="004D1AA2" w:rsidRPr="00D85D47">
        <w:rPr>
          <w:lang w:val="fr-FR"/>
        </w:rPr>
        <w:t xml:space="preserve"> </w:t>
      </w:r>
    </w:p>
    <w:p w14:paraId="308CC2E3" w14:textId="6E2FE43A" w:rsidR="005E4659" w:rsidRPr="00D85D47" w:rsidRDefault="005E4659" w:rsidP="00CB7D0F">
      <w:pPr>
        <w:pStyle w:val="BodyText"/>
        <w:rPr>
          <w:lang w:val="fr-FR"/>
        </w:rPr>
      </w:pPr>
    </w:p>
    <w:p w14:paraId="231D5A1B" w14:textId="77777777" w:rsidR="00176BB8" w:rsidRPr="00D85D47" w:rsidRDefault="00176BB8" w:rsidP="004D1AA2">
      <w:pPr>
        <w:pStyle w:val="BodyText"/>
        <w:rPr>
          <w:lang w:val="fr-FR"/>
        </w:rPr>
      </w:pPr>
    </w:p>
    <w:p w14:paraId="381676E8" w14:textId="77777777" w:rsidR="00790277" w:rsidRPr="00D85D47" w:rsidRDefault="00790277" w:rsidP="00462095">
      <w:pPr>
        <w:pStyle w:val="BodyText"/>
        <w:rPr>
          <w:lang w:val="fr-FR"/>
        </w:rPr>
        <w:sectPr w:rsidR="00790277" w:rsidRPr="00D85D47"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0DC657E" w14:textId="218A03E6" w:rsidR="004944C8" w:rsidRPr="00F55AD7" w:rsidRDefault="007C61BD" w:rsidP="00983287">
      <w:pPr>
        <w:pStyle w:val="Heading1"/>
      </w:pPr>
      <w:bookmarkStart w:id="58" w:name="_Toc125453625"/>
      <w:r>
        <w:lastRenderedPageBreak/>
        <w:t>Background</w:t>
      </w:r>
      <w:bookmarkEnd w:id="58"/>
    </w:p>
    <w:p w14:paraId="322E69FE" w14:textId="77777777" w:rsidR="003A6A32" w:rsidRDefault="003A6A32" w:rsidP="003A6A32">
      <w:pPr>
        <w:pStyle w:val="Heading1separationline"/>
      </w:pPr>
    </w:p>
    <w:p w14:paraId="76A10348" w14:textId="2A30F1E3" w:rsidR="008A0367" w:rsidRPr="007A752E" w:rsidRDefault="008A0367" w:rsidP="00BA1C02">
      <w:pPr>
        <w:pStyle w:val="BodyText"/>
        <w:rPr>
          <w:strike/>
          <w:rPrChange w:id="59" w:author="Christians, Olaf" w:date="2025-10-02T09:58:00Z">
            <w:rPr/>
          </w:rPrChange>
        </w:rPr>
      </w:pPr>
      <w:bookmarkStart w:id="60" w:name="_Hlk59195931"/>
      <w:r w:rsidRPr="007A752E">
        <w:rPr>
          <w:strike/>
          <w:rPrChange w:id="61" w:author="Christians, Olaf" w:date="2025-10-02T09:58:00Z">
            <w:rPr/>
          </w:rPrChange>
        </w:rPr>
        <w:t xml:space="preserve">An </w:t>
      </w:r>
      <w:r w:rsidR="0002193F" w:rsidRPr="007A752E">
        <w:rPr>
          <w:strike/>
          <w:rPrChange w:id="62" w:author="Christians, Olaf" w:date="2025-10-02T09:58:00Z">
            <w:rPr/>
          </w:rPrChange>
        </w:rPr>
        <w:t>a</w:t>
      </w:r>
      <w:r w:rsidRPr="007A752E">
        <w:rPr>
          <w:strike/>
          <w:rPrChange w:id="63" w:author="Christians, Olaf" w:date="2025-10-02T09:58:00Z">
            <w:rPr/>
          </w:rPrChange>
        </w:rPr>
        <w:t xml:space="preserve">rtificial Intelligence (AI) system is a machine-based system that can, for a given set of defined objectives, make predictions, recommendations, or decisions. AI systems </w:t>
      </w:r>
      <w:r w:rsidR="00AE7F63" w:rsidRPr="007A752E">
        <w:rPr>
          <w:strike/>
          <w:rPrChange w:id="64" w:author="Christians, Olaf" w:date="2025-10-02T09:58:00Z">
            <w:rPr/>
          </w:rPrChange>
        </w:rPr>
        <w:t>offer functionality needed</w:t>
      </w:r>
      <w:r w:rsidRPr="007A752E">
        <w:rPr>
          <w:strike/>
          <w:rPrChange w:id="65" w:author="Christians, Olaf" w:date="2025-10-02T09:58:00Z">
            <w:rPr/>
          </w:rPrChange>
        </w:rPr>
        <w:t xml:space="preserve"> to operate with varying levels of autonomy</w:t>
      </w:r>
      <w:r w:rsidR="00F24A7E" w:rsidRPr="007A752E">
        <w:rPr>
          <w:strike/>
          <w:rPrChange w:id="66" w:author="Christians, Olaf" w:date="2025-10-02T09:58:00Z">
            <w:rPr/>
          </w:rPrChange>
        </w:rPr>
        <w:t xml:space="preserve"> </w:t>
      </w:r>
      <w:r w:rsidR="00267F0C" w:rsidRPr="007A752E">
        <w:rPr>
          <w:strike/>
          <w:rPrChange w:id="67" w:author="Christians, Olaf" w:date="2025-10-02T09:58:00Z">
            <w:rPr/>
          </w:rPrChange>
        </w:rPr>
        <w:fldChar w:fldCharType="begin"/>
      </w:r>
      <w:r w:rsidR="00267F0C" w:rsidRPr="007A752E">
        <w:rPr>
          <w:strike/>
          <w:rPrChange w:id="68" w:author="Christians, Olaf" w:date="2025-10-02T09:58:00Z">
            <w:rPr/>
          </w:rPrChange>
        </w:rPr>
        <w:instrText xml:space="preserve"> REF _Ref125453666 \r \h </w:instrText>
      </w:r>
      <w:r w:rsidR="00267F0C" w:rsidRPr="007A752E">
        <w:rPr>
          <w:strike/>
          <w:rPrChange w:id="69" w:author="Christians, Olaf" w:date="2025-10-02T09:58:00Z">
            <w:rPr/>
          </w:rPrChange>
        </w:rPr>
      </w:r>
      <w:r w:rsidR="007A752E">
        <w:rPr>
          <w:strike/>
        </w:rPr>
        <w:instrText xml:space="preserve"> \* MERGEFORMAT </w:instrText>
      </w:r>
      <w:r w:rsidR="00267F0C" w:rsidRPr="007A752E">
        <w:rPr>
          <w:strike/>
          <w:rPrChange w:id="70" w:author="Christians, Olaf" w:date="2025-10-02T09:58:00Z">
            <w:rPr/>
          </w:rPrChange>
        </w:rPr>
        <w:fldChar w:fldCharType="separate"/>
      </w:r>
      <w:r w:rsidR="00267F0C" w:rsidRPr="007A752E">
        <w:rPr>
          <w:strike/>
          <w:rPrChange w:id="71" w:author="Christians, Olaf" w:date="2025-10-02T09:58:00Z">
            <w:rPr/>
          </w:rPrChange>
        </w:rPr>
        <w:t>[1]</w:t>
      </w:r>
      <w:r w:rsidR="00267F0C" w:rsidRPr="007A752E">
        <w:rPr>
          <w:strike/>
          <w:rPrChange w:id="72" w:author="Christians, Olaf" w:date="2025-10-02T09:58:00Z">
            <w:rPr/>
          </w:rPrChange>
        </w:rPr>
        <w:fldChar w:fldCharType="end"/>
      </w:r>
      <w:r w:rsidRPr="007A752E">
        <w:rPr>
          <w:strike/>
          <w:rPrChange w:id="73" w:author="Christians, Olaf" w:date="2025-10-02T09:58:00Z">
            <w:rPr/>
          </w:rPrChange>
        </w:rPr>
        <w:t xml:space="preserve">. </w:t>
      </w:r>
    </w:p>
    <w:p w14:paraId="68D93C40" w14:textId="2F154B28" w:rsidR="008A0367" w:rsidRPr="007A752E" w:rsidRDefault="008A0367" w:rsidP="00BA1C02">
      <w:pPr>
        <w:pStyle w:val="BodyText"/>
        <w:rPr>
          <w:strike/>
          <w:rPrChange w:id="74" w:author="Christians, Olaf" w:date="2025-10-02T09:58:00Z">
            <w:rPr/>
          </w:rPrChange>
        </w:rPr>
      </w:pPr>
      <w:r w:rsidRPr="007A752E">
        <w:rPr>
          <w:strike/>
          <w:rPrChange w:id="75" w:author="Christians, Olaf" w:date="2025-10-02T09:58:00Z">
            <w:rPr/>
          </w:rPrChange>
        </w:rPr>
        <w:t xml:space="preserve">Deep </w:t>
      </w:r>
      <w:r w:rsidR="0002193F" w:rsidRPr="007A752E">
        <w:rPr>
          <w:strike/>
          <w:rPrChange w:id="76" w:author="Christians, Olaf" w:date="2025-10-02T09:58:00Z">
            <w:rPr/>
          </w:rPrChange>
        </w:rPr>
        <w:t>l</w:t>
      </w:r>
      <w:r w:rsidRPr="007A752E">
        <w:rPr>
          <w:strike/>
          <w:rPrChange w:id="77" w:author="Christians, Olaf" w:date="2025-10-02T09:58:00Z">
            <w:rPr/>
          </w:rPrChange>
        </w:rPr>
        <w:t xml:space="preserve">earning, </w:t>
      </w:r>
      <w:r w:rsidR="0002193F" w:rsidRPr="007A752E">
        <w:rPr>
          <w:strike/>
          <w:rPrChange w:id="78" w:author="Christians, Olaf" w:date="2025-10-02T09:58:00Z">
            <w:rPr/>
          </w:rPrChange>
        </w:rPr>
        <w:t>m</w:t>
      </w:r>
      <w:r w:rsidRPr="007A752E">
        <w:rPr>
          <w:strike/>
          <w:rPrChange w:id="79" w:author="Christians, Olaf" w:date="2025-10-02T09:58:00Z">
            <w:rPr/>
          </w:rPrChange>
        </w:rPr>
        <w:t xml:space="preserve">achine </w:t>
      </w:r>
      <w:r w:rsidR="0002193F" w:rsidRPr="007A752E">
        <w:rPr>
          <w:strike/>
          <w:rPrChange w:id="80" w:author="Christians, Olaf" w:date="2025-10-02T09:58:00Z">
            <w:rPr/>
          </w:rPrChange>
        </w:rPr>
        <w:t>l</w:t>
      </w:r>
      <w:r w:rsidRPr="007A752E">
        <w:rPr>
          <w:strike/>
          <w:rPrChange w:id="81" w:author="Christians, Olaf" w:date="2025-10-02T09:58:00Z">
            <w:rPr/>
          </w:rPrChange>
        </w:rPr>
        <w:t xml:space="preserve">earning and </w:t>
      </w:r>
      <w:r w:rsidR="00FC4FAF" w:rsidRPr="007A752E">
        <w:rPr>
          <w:strike/>
          <w:rPrChange w:id="82" w:author="Christians, Olaf" w:date="2025-10-02T09:58:00Z">
            <w:rPr/>
          </w:rPrChange>
        </w:rPr>
        <w:t>AI</w:t>
      </w:r>
      <w:r w:rsidRPr="007A752E">
        <w:rPr>
          <w:strike/>
          <w:rPrChange w:id="83" w:author="Christians, Olaf" w:date="2025-10-02T09:58:00Z">
            <w:rPr/>
          </w:rPrChange>
        </w:rPr>
        <w:t xml:space="preserve"> are all related to each other. The learning methods </w:t>
      </w:r>
      <w:r w:rsidR="00E36947" w:rsidRPr="007A752E">
        <w:rPr>
          <w:strike/>
          <w:rPrChange w:id="84" w:author="Christians, Olaf" w:date="2025-10-02T09:58:00Z">
            <w:rPr/>
          </w:rPrChange>
        </w:rPr>
        <w:t>make use</w:t>
      </w:r>
      <w:r w:rsidRPr="007A752E">
        <w:rPr>
          <w:strike/>
          <w:rPrChange w:id="85" w:author="Christians, Olaf" w:date="2025-10-02T09:58:00Z">
            <w:rPr/>
          </w:rPrChange>
        </w:rPr>
        <w:t xml:space="preserve"> of large amounts of data</w:t>
      </w:r>
      <w:r w:rsidR="00CF47FC" w:rsidRPr="007A752E">
        <w:rPr>
          <w:strike/>
          <w:rPrChange w:id="86" w:author="Christians, Olaf" w:date="2025-10-02T09:58:00Z">
            <w:rPr/>
          </w:rPrChange>
        </w:rPr>
        <w:t>. This</w:t>
      </w:r>
      <w:r w:rsidRPr="007A752E">
        <w:rPr>
          <w:strike/>
          <w:rPrChange w:id="87" w:author="Christians, Olaf" w:date="2025-10-02T09:58:00Z">
            <w:rPr/>
          </w:rPrChange>
        </w:rPr>
        <w:t xml:space="preserve"> results in a performance that</w:t>
      </w:r>
      <w:r w:rsidR="00E36947" w:rsidRPr="007A752E">
        <w:rPr>
          <w:strike/>
          <w:rPrChange w:id="88" w:author="Christians, Olaf" w:date="2025-10-02T09:58:00Z">
            <w:rPr/>
          </w:rPrChange>
        </w:rPr>
        <w:t xml:space="preserve"> </w:t>
      </w:r>
      <w:r w:rsidR="00CF47FC" w:rsidRPr="007A752E">
        <w:rPr>
          <w:strike/>
          <w:rPrChange w:id="89" w:author="Christians, Olaf" w:date="2025-10-02T09:58:00Z">
            <w:rPr/>
          </w:rPrChange>
        </w:rPr>
        <w:t xml:space="preserve">often </w:t>
      </w:r>
      <w:r w:rsidR="00E36947" w:rsidRPr="007A752E">
        <w:rPr>
          <w:strike/>
          <w:rPrChange w:id="90" w:author="Christians, Olaf" w:date="2025-10-02T09:58:00Z">
            <w:rPr/>
          </w:rPrChange>
        </w:rPr>
        <w:t xml:space="preserve">cannot be </w:t>
      </w:r>
      <w:r w:rsidR="00CF47FC" w:rsidRPr="007A752E">
        <w:rPr>
          <w:strike/>
          <w:rPrChange w:id="91" w:author="Christians, Olaf" w:date="2025-10-02T09:58:00Z">
            <w:rPr/>
          </w:rPrChange>
        </w:rPr>
        <w:t>achieved using</w:t>
      </w:r>
      <w:r w:rsidR="00E36947" w:rsidRPr="007A752E">
        <w:rPr>
          <w:strike/>
          <w:rPrChange w:id="92" w:author="Christians, Olaf" w:date="2025-10-02T09:58:00Z">
            <w:rPr/>
          </w:rPrChange>
        </w:rPr>
        <w:t xml:space="preserve"> classic</w:t>
      </w:r>
      <w:r w:rsidR="00CF47FC" w:rsidRPr="007A752E">
        <w:rPr>
          <w:strike/>
          <w:rPrChange w:id="93" w:author="Christians, Olaf" w:date="2025-10-02T09:58:00Z">
            <w:rPr/>
          </w:rPrChange>
        </w:rPr>
        <w:t>al</w:t>
      </w:r>
      <w:r w:rsidR="00E36947" w:rsidRPr="007A752E">
        <w:rPr>
          <w:strike/>
          <w:rPrChange w:id="94" w:author="Christians, Olaf" w:date="2025-10-02T09:58:00Z">
            <w:rPr/>
          </w:rPrChange>
        </w:rPr>
        <w:t xml:space="preserve"> discrete algorithms</w:t>
      </w:r>
      <w:r w:rsidRPr="007A752E">
        <w:rPr>
          <w:strike/>
          <w:rPrChange w:id="95" w:author="Christians, Olaf" w:date="2025-10-02T09:58:00Z">
            <w:rPr/>
          </w:rPrChange>
        </w:rPr>
        <w:t>.</w:t>
      </w:r>
      <w:r w:rsidR="00E36947" w:rsidRPr="007A752E">
        <w:rPr>
          <w:strike/>
          <w:rPrChange w:id="96" w:author="Christians, Olaf" w:date="2025-10-02T09:58:00Z">
            <w:rPr/>
          </w:rPrChange>
        </w:rPr>
        <w:t xml:space="preserve"> The </w:t>
      </w:r>
      <w:r w:rsidR="00CF47FC" w:rsidRPr="007A752E">
        <w:rPr>
          <w:strike/>
          <w:rPrChange w:id="97" w:author="Christians, Olaf" w:date="2025-10-02T09:58:00Z">
            <w:rPr/>
          </w:rPrChange>
        </w:rPr>
        <w:t xml:space="preserve">amount of data </w:t>
      </w:r>
      <w:r w:rsidR="00E36947" w:rsidRPr="007A752E">
        <w:rPr>
          <w:strike/>
          <w:rPrChange w:id="98" w:author="Christians, Olaf" w:date="2025-10-02T09:58:00Z">
            <w:rPr/>
          </w:rPrChange>
        </w:rPr>
        <w:t>needed lead</w:t>
      </w:r>
      <w:r w:rsidR="00CF47FC" w:rsidRPr="007A752E">
        <w:rPr>
          <w:strike/>
          <w:rPrChange w:id="99" w:author="Christians, Olaf" w:date="2025-10-02T09:58:00Z">
            <w:rPr/>
          </w:rPrChange>
        </w:rPr>
        <w:t>s</w:t>
      </w:r>
      <w:r w:rsidR="00E36947" w:rsidRPr="007A752E">
        <w:rPr>
          <w:strike/>
          <w:rPrChange w:id="100" w:author="Christians, Olaf" w:date="2025-10-02T09:58:00Z">
            <w:rPr/>
          </w:rPrChange>
        </w:rPr>
        <w:t xml:space="preserve"> to questions</w:t>
      </w:r>
      <w:r w:rsidR="00CF47FC" w:rsidRPr="007A752E">
        <w:rPr>
          <w:strike/>
          <w:rPrChange w:id="101" w:author="Christians, Olaf" w:date="2025-10-02T09:58:00Z">
            <w:rPr/>
          </w:rPrChange>
        </w:rPr>
        <w:t xml:space="preserve"> related to data privacy.</w:t>
      </w:r>
      <w:r w:rsidR="00E36947" w:rsidRPr="007A752E">
        <w:rPr>
          <w:strike/>
          <w:rPrChange w:id="102" w:author="Christians, Olaf" w:date="2025-10-02T09:58:00Z">
            <w:rPr/>
          </w:rPrChange>
        </w:rPr>
        <w:t xml:space="preserve"> </w:t>
      </w:r>
    </w:p>
    <w:p w14:paraId="03E80B93" w14:textId="63CF97C6" w:rsidR="00BA1C02" w:rsidRPr="007A752E" w:rsidRDefault="008A0367" w:rsidP="00820C2C">
      <w:pPr>
        <w:pStyle w:val="BodyText"/>
        <w:rPr>
          <w:ins w:id="103" w:author="Jillian Carson-Jackson" w:date="2025-03-26T14:52:00Z"/>
          <w:strike/>
          <w:rPrChange w:id="104" w:author="Christians, Olaf" w:date="2025-10-02T09:58:00Z">
            <w:rPr>
              <w:ins w:id="105" w:author="Jillian Carson-Jackson" w:date="2025-03-26T14:52:00Z"/>
            </w:rPr>
          </w:rPrChange>
        </w:rPr>
      </w:pPr>
      <w:bookmarkStart w:id="106" w:name="_Hlk59200746"/>
      <w:bookmarkEnd w:id="60"/>
      <w:r w:rsidRPr="007A752E">
        <w:rPr>
          <w:strike/>
          <w:rPrChange w:id="107" w:author="Christians, Olaf" w:date="2025-10-02T09:58:00Z">
            <w:rPr/>
          </w:rPrChange>
        </w:rPr>
        <w:t xml:space="preserve">There are concerns that need to be considered by regulators, providers, and users of maritime centric </w:t>
      </w:r>
      <w:r w:rsidR="00FC4FAF" w:rsidRPr="007A752E">
        <w:rPr>
          <w:strike/>
          <w:rPrChange w:id="108" w:author="Christians, Olaf" w:date="2025-10-02T09:58:00Z">
            <w:rPr/>
          </w:rPrChange>
        </w:rPr>
        <w:t>a</w:t>
      </w:r>
      <w:r w:rsidRPr="007A752E">
        <w:rPr>
          <w:strike/>
          <w:rPrChange w:id="109" w:author="Christians, Olaf" w:date="2025-10-02T09:58:00Z">
            <w:rPr/>
          </w:rPrChange>
        </w:rPr>
        <w:t xml:space="preserve">rtificial </w:t>
      </w:r>
      <w:r w:rsidR="00FC4FAF" w:rsidRPr="007A752E">
        <w:rPr>
          <w:strike/>
          <w:rPrChange w:id="110" w:author="Christians, Olaf" w:date="2025-10-02T09:58:00Z">
            <w:rPr/>
          </w:rPrChange>
        </w:rPr>
        <w:t>i</w:t>
      </w:r>
      <w:r w:rsidRPr="007A752E">
        <w:rPr>
          <w:strike/>
          <w:rPrChange w:id="111" w:author="Christians, Olaf" w:date="2025-10-02T09:58:00Z">
            <w:rPr/>
          </w:rPrChange>
        </w:rPr>
        <w:t>ntelligence system</w:t>
      </w:r>
      <w:r w:rsidR="00E9441B" w:rsidRPr="007A752E">
        <w:rPr>
          <w:strike/>
          <w:rPrChange w:id="112" w:author="Christians, Olaf" w:date="2025-10-02T09:58:00Z">
            <w:rPr/>
          </w:rPrChange>
        </w:rPr>
        <w:t>s</w:t>
      </w:r>
      <w:r w:rsidRPr="007A752E">
        <w:rPr>
          <w:strike/>
          <w:rPrChange w:id="113" w:author="Christians, Olaf" w:date="2025-10-02T09:58:00Z">
            <w:rPr/>
          </w:rPrChange>
        </w:rPr>
        <w:t>. These are often addressed by policy or guideline</w:t>
      </w:r>
      <w:r w:rsidR="00E9441B" w:rsidRPr="007A752E">
        <w:rPr>
          <w:strike/>
          <w:rPrChange w:id="114" w:author="Christians, Olaf" w:date="2025-10-02T09:58:00Z">
            <w:rPr/>
          </w:rPrChange>
        </w:rPr>
        <w:t>s</w:t>
      </w:r>
      <w:r w:rsidRPr="007A752E">
        <w:rPr>
          <w:strike/>
          <w:rPrChange w:id="115" w:author="Christians, Olaf" w:date="2025-10-02T09:58:00Z">
            <w:rPr/>
          </w:rPrChange>
        </w:rPr>
        <w:t xml:space="preserve"> that </w:t>
      </w:r>
      <w:r w:rsidR="00E9441B" w:rsidRPr="007A752E">
        <w:rPr>
          <w:strike/>
          <w:rPrChange w:id="116" w:author="Christians, Olaf" w:date="2025-10-02T09:58:00Z">
            <w:rPr/>
          </w:rPrChange>
        </w:rPr>
        <w:t xml:space="preserve">are </w:t>
      </w:r>
      <w:r w:rsidRPr="007A752E">
        <w:rPr>
          <w:strike/>
          <w:rPrChange w:id="117" w:author="Christians, Olaf" w:date="2025-10-02T09:58:00Z">
            <w:rPr/>
          </w:rPrChange>
        </w:rPr>
        <w:t>organ</w:t>
      </w:r>
      <w:r w:rsidR="0002193F" w:rsidRPr="007A752E">
        <w:rPr>
          <w:strike/>
          <w:rPrChange w:id="118" w:author="Christians, Olaf" w:date="2025-10-02T09:58:00Z">
            <w:rPr/>
          </w:rPrChange>
        </w:rPr>
        <w:t>iza</w:t>
      </w:r>
      <w:r w:rsidRPr="007A752E">
        <w:rPr>
          <w:strike/>
          <w:rPrChange w:id="119" w:author="Christians, Olaf" w:date="2025-10-02T09:58:00Z">
            <w:rPr/>
          </w:rPrChange>
        </w:rPr>
        <w:t xml:space="preserve">tion centric. This </w:t>
      </w:r>
      <w:r w:rsidR="00FC4FAF" w:rsidRPr="007A752E">
        <w:rPr>
          <w:strike/>
          <w:rPrChange w:id="120" w:author="Christians, Olaf" w:date="2025-10-02T09:58:00Z">
            <w:rPr/>
          </w:rPrChange>
        </w:rPr>
        <w:t>G</w:t>
      </w:r>
      <w:r w:rsidRPr="007A752E">
        <w:rPr>
          <w:strike/>
          <w:rPrChange w:id="121" w:author="Christians, Olaf" w:date="2025-10-02T09:58:00Z">
            <w:rPr/>
          </w:rPrChange>
        </w:rPr>
        <w:t>uideline is a living document and seeks to provide guidance in consideration of AI within the IALA domain.</w:t>
      </w:r>
    </w:p>
    <w:p w14:paraId="752D44FA" w14:textId="3B17D255" w:rsidR="000A4EF1" w:rsidRPr="007D70F9" w:rsidRDefault="000A4EF1" w:rsidP="00820C2C">
      <w:pPr>
        <w:pStyle w:val="BodyText"/>
        <w:rPr>
          <w:ins w:id="122" w:author="Christians, Olaf" w:date="2025-10-02T09:34:00Z"/>
          <w:b/>
          <w:bCs/>
          <w:i/>
          <w:iCs/>
          <w:rPrChange w:id="123" w:author="Christians, Olaf" w:date="2025-10-02T10:23:00Z">
            <w:rPr>
              <w:ins w:id="124" w:author="Christians, Olaf" w:date="2025-10-02T09:34:00Z"/>
            </w:rPr>
          </w:rPrChange>
        </w:rPr>
      </w:pPr>
      <w:ins w:id="125" w:author="Christians, Olaf" w:date="2025-10-02T09:34:00Z">
        <w:r w:rsidRPr="007D70F9">
          <w:rPr>
            <w:b/>
            <w:bCs/>
            <w:i/>
            <w:iCs/>
            <w:rPrChange w:id="126" w:author="Christians, Olaf" w:date="2025-10-02T10:23:00Z">
              <w:rPr/>
            </w:rPrChange>
          </w:rPr>
          <w:t>DTEC4 comments:</w:t>
        </w:r>
      </w:ins>
    </w:p>
    <w:p w14:paraId="10D0C5C3" w14:textId="111ADF75" w:rsidR="002E4B44" w:rsidRPr="007D70F9" w:rsidRDefault="002E4B44" w:rsidP="00820C2C">
      <w:pPr>
        <w:pStyle w:val="BodyText"/>
        <w:rPr>
          <w:ins w:id="127" w:author="Christians, Olaf" w:date="2025-10-02T09:58:00Z"/>
          <w:b/>
          <w:bCs/>
          <w:i/>
          <w:iCs/>
          <w:rPrChange w:id="128" w:author="Christians, Olaf" w:date="2025-10-02T10:23:00Z">
            <w:rPr>
              <w:ins w:id="129" w:author="Christians, Olaf" w:date="2025-10-02T09:58:00Z"/>
            </w:rPr>
          </w:rPrChange>
        </w:rPr>
      </w:pPr>
      <w:ins w:id="130" w:author="Jillian Carson-Jackson" w:date="2025-03-26T14:52:00Z">
        <w:r w:rsidRPr="007D70F9">
          <w:rPr>
            <w:b/>
            <w:bCs/>
            <w:i/>
            <w:iCs/>
            <w:rPrChange w:id="131" w:author="Christians, Olaf" w:date="2025-10-02T10:23:00Z">
              <w:rPr/>
            </w:rPrChange>
          </w:rPr>
          <w:t>[compare maritime to land world – maritime has much less data on which to train, while land based have s</w:t>
        </w:r>
      </w:ins>
      <w:ins w:id="132" w:author="Jillian Carson-Jackson" w:date="2025-03-26T14:53:00Z">
        <w:r w:rsidRPr="007D70F9">
          <w:rPr>
            <w:b/>
            <w:bCs/>
            <w:i/>
            <w:iCs/>
            <w:rPrChange w:id="133" w:author="Christians, Olaf" w:date="2025-10-02T10:23:00Z">
              <w:rPr/>
            </w:rPrChange>
          </w:rPr>
          <w:t xml:space="preserve">ignificantly more data sets for training] </w:t>
        </w:r>
      </w:ins>
    </w:p>
    <w:p w14:paraId="4EFB4114" w14:textId="7A6FBECE" w:rsidR="007A752E" w:rsidRPr="007D70F9" w:rsidRDefault="007A752E" w:rsidP="00820C2C">
      <w:pPr>
        <w:pStyle w:val="BodyText"/>
        <w:rPr>
          <w:ins w:id="134" w:author="Christians, Olaf" w:date="2025-10-02T09:58:00Z"/>
          <w:b/>
          <w:bCs/>
          <w:i/>
          <w:iCs/>
          <w:rPrChange w:id="135" w:author="Christians, Olaf" w:date="2025-10-02T10:23:00Z">
            <w:rPr>
              <w:ins w:id="136" w:author="Christians, Olaf" w:date="2025-10-02T09:58:00Z"/>
            </w:rPr>
          </w:rPrChange>
        </w:rPr>
      </w:pPr>
      <w:ins w:id="137" w:author="Christians, Olaf" w:date="2025-10-02T09:58:00Z">
        <w:r w:rsidRPr="007D70F9">
          <w:rPr>
            <w:b/>
            <w:bCs/>
            <w:i/>
            <w:iCs/>
            <w:rPrChange w:id="138" w:author="Christians, Olaf" w:date="2025-10-02T10:23:00Z">
              <w:rPr/>
            </w:rPrChange>
          </w:rPr>
          <w:t>DTEC5 comments:</w:t>
        </w:r>
      </w:ins>
    </w:p>
    <w:p w14:paraId="2BF7DDD9" w14:textId="5587CACC" w:rsidR="007A752E" w:rsidRPr="007D70F9" w:rsidRDefault="007A752E" w:rsidP="007A752E">
      <w:pPr>
        <w:pStyle w:val="BodyText"/>
        <w:numPr>
          <w:ilvl w:val="0"/>
          <w:numId w:val="51"/>
        </w:numPr>
        <w:rPr>
          <w:b/>
          <w:bCs/>
          <w:i/>
          <w:iCs/>
          <w:rPrChange w:id="139" w:author="Christians, Olaf" w:date="2025-10-02T10:23:00Z">
            <w:rPr/>
          </w:rPrChange>
        </w:rPr>
        <w:pPrChange w:id="140" w:author="Christians, Olaf" w:date="2025-10-02T09:59:00Z">
          <w:pPr>
            <w:pStyle w:val="BodyText"/>
          </w:pPr>
        </w:pPrChange>
      </w:pPr>
      <w:ins w:id="141" w:author="Christians, Olaf" w:date="2025-10-02T09:58:00Z">
        <w:r w:rsidRPr="007D70F9">
          <w:rPr>
            <w:b/>
            <w:bCs/>
            <w:i/>
            <w:iCs/>
            <w:rPrChange w:id="142" w:author="Christians, Olaf" w:date="2025-10-02T10:23:00Z">
              <w:rPr/>
            </w:rPrChange>
          </w:rPr>
          <w:t>To be revised at a later stage, once more</w:t>
        </w:r>
      </w:ins>
      <w:ins w:id="143" w:author="Christians, Olaf" w:date="2025-10-02T10:00:00Z">
        <w:r w:rsidRPr="007D70F9">
          <w:rPr>
            <w:b/>
            <w:bCs/>
            <w:i/>
            <w:iCs/>
            <w:rPrChange w:id="144" w:author="Christians, Olaf" w:date="2025-10-02T10:23:00Z">
              <w:rPr/>
            </w:rPrChange>
          </w:rPr>
          <w:t xml:space="preserve"> comments and</w:t>
        </w:r>
      </w:ins>
      <w:ins w:id="145" w:author="Christians, Olaf" w:date="2025-10-02T09:58:00Z">
        <w:r w:rsidRPr="007D70F9">
          <w:rPr>
            <w:b/>
            <w:bCs/>
            <w:i/>
            <w:iCs/>
            <w:rPrChange w:id="146" w:author="Christians, Olaf" w:date="2025-10-02T10:23:00Z">
              <w:rPr/>
            </w:rPrChange>
          </w:rPr>
          <w:t xml:space="preserve"> inputs are collected</w:t>
        </w:r>
      </w:ins>
      <w:ins w:id="147" w:author="Christians, Olaf" w:date="2025-10-02T09:59:00Z">
        <w:r w:rsidRPr="007D70F9">
          <w:rPr>
            <w:b/>
            <w:bCs/>
            <w:i/>
            <w:iCs/>
            <w:rPrChange w:id="148" w:author="Christians, Olaf" w:date="2025-10-02T10:23:00Z">
              <w:rPr/>
            </w:rPrChange>
          </w:rPr>
          <w:t>.</w:t>
        </w:r>
      </w:ins>
    </w:p>
    <w:p w14:paraId="1BC835C1" w14:textId="77777777" w:rsidR="00C27697" w:rsidRDefault="008602D8" w:rsidP="00C27697">
      <w:pPr>
        <w:pStyle w:val="Heading2"/>
      </w:pPr>
      <w:bookmarkStart w:id="149" w:name="_Toc125453626"/>
      <w:bookmarkEnd w:id="106"/>
      <w:r>
        <w:t>Objective</w:t>
      </w:r>
      <w:bookmarkEnd w:id="149"/>
    </w:p>
    <w:p w14:paraId="3121013D" w14:textId="77777777" w:rsidR="00C27697" w:rsidRPr="00C27697" w:rsidRDefault="00C27697" w:rsidP="0098256A">
      <w:pPr>
        <w:pStyle w:val="Heading2separationline"/>
      </w:pPr>
    </w:p>
    <w:p w14:paraId="1266C91B" w14:textId="58F1BFDD" w:rsidR="000A4EF1" w:rsidRPr="007D70F9" w:rsidRDefault="000A4EF1" w:rsidP="000A4EF1">
      <w:pPr>
        <w:pStyle w:val="BodyText"/>
        <w:rPr>
          <w:ins w:id="150" w:author="Christians, Olaf" w:date="2025-10-02T09:38:00Z"/>
          <w:b/>
          <w:bCs/>
          <w:i/>
          <w:iCs/>
          <w:rPrChange w:id="151" w:author="Christians, Olaf" w:date="2025-10-02T10:22:00Z">
            <w:rPr>
              <w:ins w:id="152" w:author="Christians, Olaf" w:date="2025-10-02T09:38:00Z"/>
            </w:rPr>
          </w:rPrChange>
        </w:rPr>
      </w:pPr>
      <w:ins w:id="153" w:author="Christians, Olaf" w:date="2025-10-02T09:38:00Z">
        <w:r w:rsidRPr="007D70F9">
          <w:rPr>
            <w:b/>
            <w:bCs/>
            <w:i/>
            <w:iCs/>
            <w:rPrChange w:id="154" w:author="Christians, Olaf" w:date="2025-10-02T10:22:00Z">
              <w:rPr/>
            </w:rPrChange>
          </w:rPr>
          <w:t xml:space="preserve">DTEC5 discussion </w:t>
        </w:r>
      </w:ins>
      <w:ins w:id="155" w:author="Christians, Olaf" w:date="2025-10-02T09:57:00Z">
        <w:r w:rsidR="007A752E" w:rsidRPr="007D70F9">
          <w:rPr>
            <w:b/>
            <w:bCs/>
            <w:i/>
            <w:iCs/>
            <w:rPrChange w:id="156" w:author="Christians, Olaf" w:date="2025-10-02T10:22:00Z">
              <w:rPr/>
            </w:rPrChange>
          </w:rPr>
          <w:t>on objectives of the task and the GL itself</w:t>
        </w:r>
      </w:ins>
      <w:ins w:id="157" w:author="Christians, Olaf" w:date="2025-10-02T09:38:00Z">
        <w:r w:rsidRPr="007D70F9">
          <w:rPr>
            <w:b/>
            <w:bCs/>
            <w:i/>
            <w:iCs/>
            <w:rPrChange w:id="158" w:author="Christians, Olaf" w:date="2025-10-02T10:22:00Z">
              <w:rPr/>
            </w:rPrChange>
          </w:rPr>
          <w:t>:</w:t>
        </w:r>
      </w:ins>
    </w:p>
    <w:p w14:paraId="0C3DC6E9" w14:textId="77777777" w:rsidR="000A4EF1" w:rsidRPr="007D70F9" w:rsidRDefault="000A4EF1" w:rsidP="000A4EF1">
      <w:pPr>
        <w:pStyle w:val="BodyText"/>
        <w:numPr>
          <w:ilvl w:val="0"/>
          <w:numId w:val="50"/>
        </w:numPr>
        <w:rPr>
          <w:ins w:id="159" w:author="Christians, Olaf" w:date="2025-10-02T09:38:00Z"/>
          <w:b/>
          <w:bCs/>
          <w:i/>
          <w:iCs/>
          <w:rPrChange w:id="160" w:author="Christians, Olaf" w:date="2025-10-02T10:22:00Z">
            <w:rPr>
              <w:ins w:id="161" w:author="Christians, Olaf" w:date="2025-10-02T09:38:00Z"/>
            </w:rPr>
          </w:rPrChange>
        </w:rPr>
        <w:pPrChange w:id="162" w:author="Christians, Olaf" w:date="2025-10-02T09:39:00Z">
          <w:pPr>
            <w:pStyle w:val="BodyText"/>
          </w:pPr>
        </w:pPrChange>
      </w:pPr>
      <w:ins w:id="163" w:author="Christians, Olaf" w:date="2025-10-02T09:38:00Z">
        <w:r w:rsidRPr="007D70F9">
          <w:rPr>
            <w:b/>
            <w:bCs/>
            <w:i/>
            <w:iCs/>
            <w:rPrChange w:id="164" w:author="Christians, Olaf" w:date="2025-10-02T10:22:00Z">
              <w:rPr/>
            </w:rPrChange>
          </w:rPr>
          <w:t>Use Cases and related benefits</w:t>
        </w:r>
      </w:ins>
    </w:p>
    <w:p w14:paraId="390491AA" w14:textId="77777777" w:rsidR="000A4EF1" w:rsidRPr="007D70F9" w:rsidRDefault="000A4EF1" w:rsidP="000A4EF1">
      <w:pPr>
        <w:pStyle w:val="BodyText"/>
        <w:numPr>
          <w:ilvl w:val="0"/>
          <w:numId w:val="50"/>
        </w:numPr>
        <w:rPr>
          <w:ins w:id="165" w:author="Christians, Olaf" w:date="2025-10-02T09:38:00Z"/>
          <w:b/>
          <w:bCs/>
          <w:i/>
          <w:iCs/>
          <w:rPrChange w:id="166" w:author="Christians, Olaf" w:date="2025-10-02T10:22:00Z">
            <w:rPr>
              <w:ins w:id="167" w:author="Christians, Olaf" w:date="2025-10-02T09:38:00Z"/>
            </w:rPr>
          </w:rPrChange>
        </w:rPr>
        <w:pPrChange w:id="168" w:author="Christians, Olaf" w:date="2025-10-02T09:39:00Z">
          <w:pPr>
            <w:pStyle w:val="BodyText"/>
          </w:pPr>
        </w:pPrChange>
      </w:pPr>
      <w:ins w:id="169" w:author="Christians, Olaf" w:date="2025-10-02T09:38:00Z">
        <w:r w:rsidRPr="007D70F9">
          <w:rPr>
            <w:b/>
            <w:bCs/>
            <w:i/>
            <w:iCs/>
            <w:rPrChange w:id="170" w:author="Christians, Olaf" w:date="2025-10-02T10:22:00Z">
              <w:rPr/>
            </w:rPrChange>
          </w:rPr>
          <w:t>Experiences</w:t>
        </w:r>
      </w:ins>
    </w:p>
    <w:p w14:paraId="7F55095C" w14:textId="77777777" w:rsidR="000A4EF1" w:rsidRPr="007D70F9" w:rsidRDefault="000A4EF1" w:rsidP="000A4EF1">
      <w:pPr>
        <w:pStyle w:val="BodyText"/>
        <w:numPr>
          <w:ilvl w:val="0"/>
          <w:numId w:val="50"/>
        </w:numPr>
        <w:rPr>
          <w:ins w:id="171" w:author="Christians, Olaf" w:date="2025-10-02T09:38:00Z"/>
          <w:b/>
          <w:bCs/>
          <w:i/>
          <w:iCs/>
          <w:rPrChange w:id="172" w:author="Christians, Olaf" w:date="2025-10-02T10:22:00Z">
            <w:rPr>
              <w:ins w:id="173" w:author="Christians, Olaf" w:date="2025-10-02T09:38:00Z"/>
            </w:rPr>
          </w:rPrChange>
        </w:rPr>
        <w:pPrChange w:id="174" w:author="Christians, Olaf" w:date="2025-10-02T09:39:00Z">
          <w:pPr>
            <w:pStyle w:val="BodyText"/>
          </w:pPr>
        </w:pPrChange>
      </w:pPr>
      <w:ins w:id="175" w:author="Christians, Olaf" w:date="2025-10-02T09:38:00Z">
        <w:r w:rsidRPr="007D70F9">
          <w:rPr>
            <w:b/>
            <w:bCs/>
            <w:i/>
            <w:iCs/>
            <w:rPrChange w:id="176" w:author="Christians, Olaf" w:date="2025-10-02T10:22:00Z">
              <w:rPr/>
            </w:rPrChange>
          </w:rPr>
          <w:t>Backgrounds</w:t>
        </w:r>
      </w:ins>
    </w:p>
    <w:p w14:paraId="7C55101F" w14:textId="77ED817B" w:rsidR="000A4EF1" w:rsidRPr="007D70F9" w:rsidRDefault="007A752E" w:rsidP="000A4EF1">
      <w:pPr>
        <w:pStyle w:val="BodyText"/>
        <w:numPr>
          <w:ilvl w:val="0"/>
          <w:numId w:val="50"/>
        </w:numPr>
        <w:rPr>
          <w:ins w:id="177" w:author="Christians, Olaf" w:date="2025-10-02T09:38:00Z"/>
          <w:b/>
          <w:bCs/>
          <w:i/>
          <w:iCs/>
          <w:rPrChange w:id="178" w:author="Christians, Olaf" w:date="2025-10-02T10:22:00Z">
            <w:rPr>
              <w:ins w:id="179" w:author="Christians, Olaf" w:date="2025-10-02T09:38:00Z"/>
            </w:rPr>
          </w:rPrChange>
        </w:rPr>
        <w:pPrChange w:id="180" w:author="Christians, Olaf" w:date="2025-10-02T09:39:00Z">
          <w:pPr>
            <w:pStyle w:val="BodyText"/>
          </w:pPr>
        </w:pPrChange>
      </w:pPr>
      <w:ins w:id="181" w:author="Christians, Olaf" w:date="2025-10-02T09:52:00Z">
        <w:r w:rsidRPr="007D70F9">
          <w:rPr>
            <w:b/>
            <w:bCs/>
            <w:i/>
            <w:iCs/>
            <w:rPrChange w:id="182" w:author="Christians, Olaf" w:date="2025-10-02T10:22:00Z">
              <w:rPr/>
            </w:rPrChange>
          </w:rPr>
          <w:t xml:space="preserve">Be </w:t>
        </w:r>
      </w:ins>
      <w:ins w:id="183" w:author="Christians, Olaf" w:date="2025-10-02T09:38:00Z">
        <w:r w:rsidR="000A4EF1" w:rsidRPr="007D70F9">
          <w:rPr>
            <w:b/>
            <w:bCs/>
            <w:i/>
            <w:iCs/>
            <w:rPrChange w:id="184" w:author="Christians, Olaf" w:date="2025-10-02T10:22:00Z">
              <w:rPr/>
            </w:rPrChange>
          </w:rPr>
          <w:t>more specific for the maritime domain, including validation, ensure trust</w:t>
        </w:r>
      </w:ins>
    </w:p>
    <w:p w14:paraId="66585F49" w14:textId="77777777" w:rsidR="000A4EF1" w:rsidRPr="007D70F9" w:rsidRDefault="000A4EF1" w:rsidP="000A4EF1">
      <w:pPr>
        <w:pStyle w:val="BodyText"/>
        <w:numPr>
          <w:ilvl w:val="0"/>
          <w:numId w:val="50"/>
        </w:numPr>
        <w:rPr>
          <w:ins w:id="185" w:author="Christians, Olaf" w:date="2025-10-02T09:38:00Z"/>
          <w:b/>
          <w:bCs/>
          <w:i/>
          <w:iCs/>
          <w:rPrChange w:id="186" w:author="Christians, Olaf" w:date="2025-10-02T10:22:00Z">
            <w:rPr>
              <w:ins w:id="187" w:author="Christians, Olaf" w:date="2025-10-02T09:38:00Z"/>
            </w:rPr>
          </w:rPrChange>
        </w:rPr>
        <w:pPrChange w:id="188" w:author="Christians, Olaf" w:date="2025-10-02T09:39:00Z">
          <w:pPr>
            <w:pStyle w:val="BodyText"/>
          </w:pPr>
        </w:pPrChange>
      </w:pPr>
      <w:ins w:id="189" w:author="Christians, Olaf" w:date="2025-10-02T09:38:00Z">
        <w:r w:rsidRPr="007D70F9">
          <w:rPr>
            <w:b/>
            <w:bCs/>
            <w:i/>
            <w:iCs/>
            <w:rPrChange w:id="190" w:author="Christians, Olaf" w:date="2025-10-02T10:22:00Z">
              <w:rPr/>
            </w:rPrChange>
          </w:rPr>
          <w:t>(use of AI agents)</w:t>
        </w:r>
      </w:ins>
    </w:p>
    <w:p w14:paraId="674C4E41" w14:textId="5835BCE8" w:rsidR="000A4EF1" w:rsidRPr="007D70F9" w:rsidRDefault="000A4EF1" w:rsidP="000A4EF1">
      <w:pPr>
        <w:pStyle w:val="BodyText"/>
        <w:numPr>
          <w:ilvl w:val="0"/>
          <w:numId w:val="50"/>
        </w:numPr>
        <w:rPr>
          <w:ins w:id="191" w:author="Christians, Olaf" w:date="2025-10-02T09:38:00Z"/>
          <w:b/>
          <w:bCs/>
          <w:i/>
          <w:iCs/>
          <w:rPrChange w:id="192" w:author="Christians, Olaf" w:date="2025-10-02T10:22:00Z">
            <w:rPr>
              <w:ins w:id="193" w:author="Christians, Olaf" w:date="2025-10-02T09:38:00Z"/>
            </w:rPr>
          </w:rPrChange>
        </w:rPr>
        <w:pPrChange w:id="194" w:author="Christians, Olaf" w:date="2025-10-02T09:39:00Z">
          <w:pPr>
            <w:pStyle w:val="BodyText"/>
          </w:pPr>
        </w:pPrChange>
      </w:pPr>
      <w:ins w:id="195" w:author="Christians, Olaf" w:date="2025-10-02T09:38:00Z">
        <w:r w:rsidRPr="007D70F9">
          <w:rPr>
            <w:b/>
            <w:bCs/>
            <w:i/>
            <w:iCs/>
            <w:rPrChange w:id="196" w:author="Christians, Olaf" w:date="2025-10-02T10:22:00Z">
              <w:rPr/>
            </w:rPrChange>
          </w:rPr>
          <w:t>(Liason with other</w:t>
        </w:r>
      </w:ins>
      <w:ins w:id="197" w:author="Christians, Olaf" w:date="2025-10-02T09:53:00Z">
        <w:r w:rsidR="007A752E" w:rsidRPr="007D70F9">
          <w:rPr>
            <w:b/>
            <w:bCs/>
            <w:i/>
            <w:iCs/>
            <w:rPrChange w:id="198" w:author="Christians, Olaf" w:date="2025-10-02T10:22:00Z">
              <w:rPr/>
            </w:rPrChange>
          </w:rPr>
          <w:t xml:space="preserve"> commettees</w:t>
        </w:r>
      </w:ins>
      <w:ins w:id="199" w:author="Christians, Olaf" w:date="2025-10-02T09:38:00Z">
        <w:r w:rsidRPr="007D70F9">
          <w:rPr>
            <w:b/>
            <w:bCs/>
            <w:i/>
            <w:iCs/>
            <w:rPrChange w:id="200" w:author="Christians, Olaf" w:date="2025-10-02T10:22:00Z">
              <w:rPr/>
            </w:rPrChange>
          </w:rPr>
          <w:t>)</w:t>
        </w:r>
      </w:ins>
    </w:p>
    <w:p w14:paraId="7563128A" w14:textId="77777777" w:rsidR="000A4EF1" w:rsidRPr="007D70F9" w:rsidRDefault="000A4EF1" w:rsidP="000A4EF1">
      <w:pPr>
        <w:pStyle w:val="BodyText"/>
        <w:numPr>
          <w:ilvl w:val="0"/>
          <w:numId w:val="50"/>
        </w:numPr>
        <w:rPr>
          <w:ins w:id="201" w:author="Christians, Olaf" w:date="2025-10-02T09:38:00Z"/>
          <w:b/>
          <w:bCs/>
          <w:i/>
          <w:iCs/>
          <w:rPrChange w:id="202" w:author="Christians, Olaf" w:date="2025-10-02T10:22:00Z">
            <w:rPr>
              <w:ins w:id="203" w:author="Christians, Olaf" w:date="2025-10-02T09:38:00Z"/>
            </w:rPr>
          </w:rPrChange>
        </w:rPr>
        <w:pPrChange w:id="204" w:author="Christians, Olaf" w:date="2025-10-02T09:39:00Z">
          <w:pPr>
            <w:pStyle w:val="BodyText"/>
          </w:pPr>
        </w:pPrChange>
      </w:pPr>
      <w:ins w:id="205" w:author="Christians, Olaf" w:date="2025-10-02T09:38:00Z">
        <w:r w:rsidRPr="007D70F9">
          <w:rPr>
            <w:b/>
            <w:bCs/>
            <w:i/>
            <w:iCs/>
            <w:rPrChange w:id="206" w:author="Christians, Olaf" w:date="2025-10-02T10:22:00Z">
              <w:rPr/>
            </w:rPrChange>
          </w:rPr>
          <w:t>Validation and Verification</w:t>
        </w:r>
      </w:ins>
    </w:p>
    <w:p w14:paraId="74CB2CCB" w14:textId="2E9C2D63" w:rsidR="000A4EF1" w:rsidRPr="007D70F9" w:rsidRDefault="000A4EF1" w:rsidP="000A4EF1">
      <w:pPr>
        <w:pStyle w:val="BodyText"/>
        <w:numPr>
          <w:ilvl w:val="0"/>
          <w:numId w:val="50"/>
        </w:numPr>
        <w:rPr>
          <w:ins w:id="207" w:author="Christians, Olaf" w:date="2025-10-02T09:38:00Z"/>
          <w:b/>
          <w:bCs/>
          <w:i/>
          <w:iCs/>
          <w:rPrChange w:id="208" w:author="Christians, Olaf" w:date="2025-10-02T10:22:00Z">
            <w:rPr>
              <w:ins w:id="209" w:author="Christians, Olaf" w:date="2025-10-02T09:38:00Z"/>
            </w:rPr>
          </w:rPrChange>
        </w:rPr>
        <w:pPrChange w:id="210" w:author="Christians, Olaf" w:date="2025-10-02T09:39:00Z">
          <w:pPr>
            <w:pStyle w:val="BodyText"/>
          </w:pPr>
        </w:pPrChange>
      </w:pPr>
      <w:ins w:id="211" w:author="Christians, Olaf" w:date="2025-10-02T09:38:00Z">
        <w:r w:rsidRPr="007D70F9">
          <w:rPr>
            <w:b/>
            <w:bCs/>
            <w:i/>
            <w:iCs/>
            <w:rPrChange w:id="212" w:author="Christians, Olaf" w:date="2025-10-02T10:22:00Z">
              <w:rPr/>
            </w:rPrChange>
          </w:rPr>
          <w:t>after decsicion</w:t>
        </w:r>
      </w:ins>
      <w:ins w:id="213" w:author="Christians, Olaf" w:date="2025-10-02T09:54:00Z">
        <w:r w:rsidR="007A752E" w:rsidRPr="007D70F9">
          <w:rPr>
            <w:b/>
            <w:bCs/>
            <w:i/>
            <w:iCs/>
            <w:rPrChange w:id="214" w:author="Christians, Olaf" w:date="2025-10-02T10:22:00Z">
              <w:rPr/>
            </w:rPrChange>
          </w:rPr>
          <w:t xml:space="preserve"> supported</w:t>
        </w:r>
      </w:ins>
      <w:ins w:id="215" w:author="Christians, Olaf" w:date="2025-10-02T09:38:00Z">
        <w:r w:rsidRPr="007D70F9">
          <w:rPr>
            <w:b/>
            <w:bCs/>
            <w:i/>
            <w:iCs/>
            <w:rPrChange w:id="216" w:author="Christians, Olaf" w:date="2025-10-02T10:22:00Z">
              <w:rPr/>
            </w:rPrChange>
          </w:rPr>
          <w:t xml:space="preserve"> </w:t>
        </w:r>
      </w:ins>
      <w:ins w:id="217" w:author="Christians, Olaf" w:date="2025-10-02T09:54:00Z">
        <w:r w:rsidR="007A752E" w:rsidRPr="007D70F9">
          <w:rPr>
            <w:b/>
            <w:bCs/>
            <w:i/>
            <w:iCs/>
            <w:rPrChange w:id="218" w:author="Christians, Olaf" w:date="2025-10-02T10:22:00Z">
              <w:rPr/>
            </w:rPrChange>
          </w:rPr>
          <w:t>with</w:t>
        </w:r>
      </w:ins>
      <w:ins w:id="219" w:author="Christians, Olaf" w:date="2025-10-02T09:38:00Z">
        <w:r w:rsidRPr="007D70F9">
          <w:rPr>
            <w:b/>
            <w:bCs/>
            <w:i/>
            <w:iCs/>
            <w:rPrChange w:id="220" w:author="Christians, Olaf" w:date="2025-10-02T10:22:00Z">
              <w:rPr/>
            </w:rPrChange>
          </w:rPr>
          <w:t xml:space="preserve"> AI</w:t>
        </w:r>
      </w:ins>
      <w:ins w:id="221" w:author="Christians, Olaf" w:date="2025-10-02T09:54:00Z">
        <w:r w:rsidR="007A752E" w:rsidRPr="007D70F9">
          <w:rPr>
            <w:b/>
            <w:bCs/>
            <w:i/>
            <w:iCs/>
            <w:rPrChange w:id="222" w:author="Christians, Olaf" w:date="2025-10-02T10:22:00Z">
              <w:rPr/>
            </w:rPrChange>
          </w:rPr>
          <w:t xml:space="preserve"> processed information</w:t>
        </w:r>
      </w:ins>
      <w:ins w:id="223" w:author="Christians, Olaf" w:date="2025-10-02T09:55:00Z">
        <w:r w:rsidR="007A752E" w:rsidRPr="007D70F9">
          <w:rPr>
            <w:b/>
            <w:bCs/>
            <w:i/>
            <w:iCs/>
            <w:rPrChange w:id="224" w:author="Christians, Olaf" w:date="2025-10-02T10:22:00Z">
              <w:rPr/>
            </w:rPrChange>
          </w:rPr>
          <w:t>:</w:t>
        </w:r>
      </w:ins>
      <w:ins w:id="225" w:author="Christians, Olaf" w:date="2025-10-02T09:38:00Z">
        <w:r w:rsidRPr="007D70F9">
          <w:rPr>
            <w:b/>
            <w:bCs/>
            <w:i/>
            <w:iCs/>
            <w:rPrChange w:id="226" w:author="Christians, Olaf" w:date="2025-10-02T10:22:00Z">
              <w:rPr/>
            </w:rPrChange>
          </w:rPr>
          <w:t xml:space="preserve"> conflict of accountability/responsibility/liability</w:t>
        </w:r>
      </w:ins>
      <w:ins w:id="227" w:author="Christians, Olaf" w:date="2025-10-02T09:55:00Z">
        <w:r w:rsidR="007A752E" w:rsidRPr="007D70F9">
          <w:rPr>
            <w:b/>
            <w:bCs/>
            <w:i/>
            <w:iCs/>
            <w:rPrChange w:id="228" w:author="Christians, Olaf" w:date="2025-10-02T10:22:00Z">
              <w:rPr/>
            </w:rPrChange>
          </w:rPr>
          <w:t xml:space="preserve"> AI vs </w:t>
        </w:r>
      </w:ins>
      <w:ins w:id="229" w:author="Christians, Olaf" w:date="2025-10-02T09:38:00Z">
        <w:r w:rsidRPr="007D70F9">
          <w:rPr>
            <w:b/>
            <w:bCs/>
            <w:i/>
            <w:iCs/>
            <w:rPrChange w:id="230" w:author="Christians, Olaf" w:date="2025-10-02T10:22:00Z">
              <w:rPr/>
            </w:rPrChange>
          </w:rPr>
          <w:t>human element</w:t>
        </w:r>
      </w:ins>
      <w:ins w:id="231" w:author="Christians, Olaf" w:date="2025-10-02T09:56:00Z">
        <w:r w:rsidR="007A752E" w:rsidRPr="007D70F9">
          <w:rPr>
            <w:b/>
            <w:bCs/>
            <w:i/>
            <w:iCs/>
            <w:rPrChange w:id="232" w:author="Christians, Olaf" w:date="2025-10-02T10:22:00Z">
              <w:rPr/>
            </w:rPrChange>
          </w:rPr>
          <w:t>s?</w:t>
        </w:r>
      </w:ins>
      <w:ins w:id="233" w:author="Christians, Olaf" w:date="2025-10-02T09:38:00Z">
        <w:r w:rsidRPr="007D70F9">
          <w:rPr>
            <w:b/>
            <w:bCs/>
            <w:i/>
            <w:iCs/>
            <w:rPrChange w:id="234" w:author="Christians, Olaf" w:date="2025-10-02T10:22:00Z">
              <w:rPr/>
            </w:rPrChange>
          </w:rPr>
          <w:t>)</w:t>
        </w:r>
      </w:ins>
    </w:p>
    <w:p w14:paraId="318260E8" w14:textId="58EAF1A7" w:rsidR="000A4EF1" w:rsidRPr="007D70F9" w:rsidRDefault="007A752E" w:rsidP="000A4EF1">
      <w:pPr>
        <w:pStyle w:val="BodyText"/>
        <w:numPr>
          <w:ilvl w:val="0"/>
          <w:numId w:val="50"/>
        </w:numPr>
        <w:rPr>
          <w:ins w:id="235" w:author="Christians, Olaf" w:date="2025-10-02T09:38:00Z"/>
          <w:b/>
          <w:bCs/>
          <w:i/>
          <w:iCs/>
          <w:rPrChange w:id="236" w:author="Christians, Olaf" w:date="2025-10-02T10:22:00Z">
            <w:rPr>
              <w:ins w:id="237" w:author="Christians, Olaf" w:date="2025-10-02T09:38:00Z"/>
            </w:rPr>
          </w:rPrChange>
        </w:rPr>
        <w:pPrChange w:id="238" w:author="Christians, Olaf" w:date="2025-10-02T09:39:00Z">
          <w:pPr>
            <w:pStyle w:val="BodyText"/>
          </w:pPr>
        </w:pPrChange>
      </w:pPr>
      <w:ins w:id="239" w:author="Christians, Olaf" w:date="2025-10-02T09:56:00Z">
        <w:r w:rsidRPr="007D70F9">
          <w:rPr>
            <w:b/>
            <w:bCs/>
            <w:i/>
            <w:iCs/>
            <w:rPrChange w:id="240" w:author="Christians, Olaf" w:date="2025-10-02T10:22:00Z">
              <w:rPr/>
            </w:rPrChange>
          </w:rPr>
          <w:t>Addressing w</w:t>
        </w:r>
      </w:ins>
      <w:ins w:id="241" w:author="Christians, Olaf" w:date="2025-10-02T09:38:00Z">
        <w:r w:rsidR="000A4EF1" w:rsidRPr="007D70F9">
          <w:rPr>
            <w:b/>
            <w:bCs/>
            <w:i/>
            <w:iCs/>
            <w:rPrChange w:id="242" w:author="Christians, Olaf" w:date="2025-10-02T10:22:00Z">
              <w:rPr/>
            </w:rPrChange>
          </w:rPr>
          <w:t>orst case scenarios using AI if AI is wrong</w:t>
        </w:r>
      </w:ins>
    </w:p>
    <w:p w14:paraId="716078DE" w14:textId="77777777" w:rsidR="000A4EF1" w:rsidRDefault="000A4EF1" w:rsidP="000A4EF1">
      <w:pPr>
        <w:pStyle w:val="BodyText"/>
        <w:rPr>
          <w:ins w:id="243" w:author="Christians, Olaf" w:date="2025-10-02T09:38:00Z"/>
          <w:rFonts w:ascii="Segoe UI" w:hAnsi="Segoe UI" w:cs="Segoe UI"/>
          <w:color w:val="212529"/>
          <w:shd w:val="clear" w:color="auto" w:fill="FFFFFF"/>
        </w:rPr>
      </w:pPr>
    </w:p>
    <w:p w14:paraId="797A1EB4" w14:textId="347C13C9" w:rsidR="000A4EF1" w:rsidRPr="007D70F9" w:rsidRDefault="000A4EF1" w:rsidP="005D5EA9">
      <w:pPr>
        <w:pStyle w:val="BodyText"/>
        <w:rPr>
          <w:ins w:id="244" w:author="Christians, Olaf" w:date="2025-10-02T09:37:00Z"/>
          <w:rFonts w:ascii="Segoe UI" w:hAnsi="Segoe UI" w:cs="Segoe UI"/>
          <w:b/>
          <w:bCs/>
          <w:i/>
          <w:iCs/>
          <w:color w:val="212529"/>
          <w:shd w:val="clear" w:color="auto" w:fill="FFFFFF"/>
          <w:rPrChange w:id="245" w:author="Christians, Olaf" w:date="2025-10-02T10:23:00Z">
            <w:rPr>
              <w:ins w:id="246" w:author="Christians, Olaf" w:date="2025-10-02T09:37:00Z"/>
            </w:rPr>
          </w:rPrChange>
        </w:rPr>
      </w:pPr>
      <w:ins w:id="247" w:author="Christians, Olaf" w:date="2025-10-02T09:38:00Z">
        <w:r w:rsidRPr="007D70F9">
          <w:rPr>
            <w:rFonts w:ascii="Segoe UI" w:hAnsi="Segoe UI" w:cs="Segoe UI"/>
            <w:b/>
            <w:bCs/>
            <w:i/>
            <w:iCs/>
            <w:color w:val="212529"/>
            <w:shd w:val="clear" w:color="auto" w:fill="FFFFFF"/>
            <w:rPrChange w:id="248" w:author="Christians, Olaf" w:date="2025-10-02T10:22:00Z">
              <w:rPr>
                <w:rFonts w:ascii="Segoe UI" w:hAnsi="Segoe UI" w:cs="Segoe UI"/>
                <w:color w:val="212529"/>
                <w:shd w:val="clear" w:color="auto" w:fill="FFFFFF"/>
              </w:rPr>
            </w:rPrChange>
          </w:rPr>
          <w:t xml:space="preserve">Proposed update: </w:t>
        </w:r>
      </w:ins>
      <w:del w:id="249" w:author="Christians, Olaf" w:date="2025-10-02T09:37:00Z">
        <w:r w:rsidR="007C61BD" w:rsidRPr="008F76C9" w:rsidDel="000A4EF1">
          <w:delText>Understand the advantages and risks of AI within the IALA domain and how to manage this</w:delText>
        </w:r>
        <w:r w:rsidR="00E9441B" w:rsidRPr="008F76C9" w:rsidDel="000A4EF1">
          <w:delText xml:space="preserve"> risk</w:delText>
        </w:r>
        <w:r w:rsidR="007C61BD" w:rsidRPr="008F76C9" w:rsidDel="000A4EF1">
          <w:delText xml:space="preserve"> now</w:delText>
        </w:r>
        <w:r w:rsidR="00EE6735" w:rsidDel="000A4EF1">
          <w:delText>,</w:delText>
        </w:r>
        <w:r w:rsidR="007C61BD" w:rsidRPr="008F76C9" w:rsidDel="000A4EF1">
          <w:delText xml:space="preserve"> and provide guidance going forwards</w:delText>
        </w:r>
        <w:r w:rsidR="00EE6735" w:rsidDel="000A4EF1">
          <w:delText>,</w:delText>
        </w:r>
        <w:r w:rsidR="007C61BD" w:rsidRPr="008F76C9" w:rsidDel="000A4EF1">
          <w:delText xml:space="preserve"> </w:delText>
        </w:r>
        <w:r w:rsidR="00EE6735" w:rsidDel="000A4EF1">
          <w:delText>recognizing</w:delText>
        </w:r>
        <w:r w:rsidR="007C61BD" w:rsidRPr="008F76C9" w:rsidDel="000A4EF1">
          <w:delText xml:space="preserve"> the rapid growth of AI and its capabilities.</w:delText>
        </w:r>
      </w:del>
    </w:p>
    <w:p w14:paraId="78A189CB" w14:textId="47E2D4C7" w:rsidR="000A4EF1" w:rsidDel="007D70F9" w:rsidRDefault="00801F58" w:rsidP="007D70F9">
      <w:pPr>
        <w:pStyle w:val="BodyText"/>
        <w:rPr>
          <w:del w:id="250" w:author="Christians, Olaf" w:date="2025-10-02T09:48:00Z"/>
        </w:rPr>
      </w:pPr>
      <w:ins w:id="251" w:author="Christians, Olaf" w:date="2025-10-02T09:48:00Z">
        <w:r w:rsidRPr="00801F58">
          <w:t xml:space="preserve">The objective of the IALA guideline G1178 is to encapsulate the latest advancements in AI technology and the practical experiences derived from its application in the maritime sector, highlighting specific use cases, benefits, challenges, and the importance of AI validation and verification to ensure trust. It aims to deliver a thorough and up-to-date introduction to AI from an IALA perspective, ensuring the content is both relevant and actionable for maritime professionals. </w:t>
        </w:r>
      </w:ins>
    </w:p>
    <w:p w14:paraId="6409AC3C" w14:textId="77777777" w:rsidR="007D70F9" w:rsidRPr="008F76C9" w:rsidRDefault="007D70F9" w:rsidP="007D70F9">
      <w:pPr>
        <w:pStyle w:val="BodyText"/>
        <w:rPr>
          <w:ins w:id="252" w:author="Christians, Olaf" w:date="2025-10-02T10:22:00Z"/>
        </w:rPr>
        <w:pPrChange w:id="253" w:author="Christians, Olaf" w:date="2025-10-02T10:22:00Z">
          <w:pPr>
            <w:pStyle w:val="BodyText"/>
          </w:pPr>
        </w:pPrChange>
      </w:pPr>
    </w:p>
    <w:p w14:paraId="1925CAF9" w14:textId="77777777" w:rsidR="00C27697" w:rsidRDefault="007C61BD" w:rsidP="007D70F9">
      <w:pPr>
        <w:pStyle w:val="Heading2"/>
        <w:pPrChange w:id="254" w:author="Christians, Olaf" w:date="2025-10-02T10:23:00Z">
          <w:pPr>
            <w:pStyle w:val="Heading2"/>
          </w:pPr>
        </w:pPrChange>
      </w:pPr>
      <w:bookmarkStart w:id="255" w:name="_Toc125453627"/>
      <w:r>
        <w:t>Scope</w:t>
      </w:r>
      <w:bookmarkEnd w:id="255"/>
    </w:p>
    <w:p w14:paraId="712DE389" w14:textId="77777777" w:rsidR="00C27697" w:rsidRPr="00C27697" w:rsidRDefault="00C27697" w:rsidP="0098256A">
      <w:pPr>
        <w:pStyle w:val="Heading2separationline"/>
      </w:pPr>
    </w:p>
    <w:p w14:paraId="7374C7A1" w14:textId="4BB212C0" w:rsidR="008F76C9" w:rsidRPr="007A752E" w:rsidRDefault="007C61BD" w:rsidP="00D231FD">
      <w:pPr>
        <w:pStyle w:val="BodyText"/>
        <w:rPr>
          <w:strike/>
          <w:rPrChange w:id="256" w:author="Christians, Olaf" w:date="2025-10-02T10:00:00Z">
            <w:rPr/>
          </w:rPrChange>
        </w:rPr>
      </w:pPr>
      <w:r>
        <w:t xml:space="preserve"> </w:t>
      </w:r>
      <w:r w:rsidR="008F76C9" w:rsidRPr="007A752E">
        <w:rPr>
          <w:strike/>
          <w:rPrChange w:id="257" w:author="Christians, Olaf" w:date="2025-10-02T10:00:00Z">
            <w:rPr/>
          </w:rPrChange>
        </w:rPr>
        <w:t xml:space="preserve">The following </w:t>
      </w:r>
      <w:r w:rsidR="006E5E49" w:rsidRPr="007A752E">
        <w:rPr>
          <w:strike/>
          <w:rPrChange w:id="258" w:author="Christians, Olaf" w:date="2025-10-02T10:00:00Z">
            <w:rPr/>
          </w:rPrChange>
        </w:rPr>
        <w:t xml:space="preserve">topics </w:t>
      </w:r>
      <w:r w:rsidR="008F76C9" w:rsidRPr="007A752E">
        <w:rPr>
          <w:strike/>
          <w:rPrChange w:id="259" w:author="Christians, Olaf" w:date="2025-10-02T10:00:00Z">
            <w:rPr/>
          </w:rPrChange>
        </w:rPr>
        <w:t>are in scope</w:t>
      </w:r>
      <w:r w:rsidR="006E5E49" w:rsidRPr="007A752E">
        <w:rPr>
          <w:strike/>
          <w:rPrChange w:id="260" w:author="Christians, Olaf" w:date="2025-10-02T10:00:00Z">
            <w:rPr/>
          </w:rPrChange>
        </w:rPr>
        <w:t xml:space="preserve"> of this document</w:t>
      </w:r>
      <w:r w:rsidR="008F76C9" w:rsidRPr="007A752E">
        <w:rPr>
          <w:strike/>
          <w:rPrChange w:id="261" w:author="Christians, Olaf" w:date="2025-10-02T10:00:00Z">
            <w:rPr/>
          </w:rPrChange>
        </w:rPr>
        <w:t>:</w:t>
      </w:r>
    </w:p>
    <w:p w14:paraId="50C5829B" w14:textId="3B8FCF23" w:rsidR="007C7D58" w:rsidRPr="007A752E" w:rsidRDefault="00ED2B8B" w:rsidP="0098256A">
      <w:pPr>
        <w:pStyle w:val="Bullet1"/>
        <w:rPr>
          <w:strike/>
          <w:rPrChange w:id="262" w:author="Christians, Olaf" w:date="2025-10-02T10:00:00Z">
            <w:rPr/>
          </w:rPrChange>
        </w:rPr>
      </w:pPr>
      <w:r w:rsidRPr="007A752E">
        <w:rPr>
          <w:strike/>
          <w:rPrChange w:id="263" w:author="Christians, Olaf" w:date="2025-10-02T10:00:00Z">
            <w:rPr/>
          </w:rPrChange>
        </w:rPr>
        <w:lastRenderedPageBreak/>
        <w:t xml:space="preserve">applications </w:t>
      </w:r>
      <w:r w:rsidR="007C7D58" w:rsidRPr="007A752E">
        <w:rPr>
          <w:strike/>
          <w:rPrChange w:id="264" w:author="Christians, Olaf" w:date="2025-10-02T10:00:00Z">
            <w:rPr/>
          </w:rPrChange>
        </w:rPr>
        <w:t xml:space="preserve">used in maritime environment </w:t>
      </w:r>
      <w:r w:rsidR="00C739FA" w:rsidRPr="007A752E">
        <w:rPr>
          <w:strike/>
          <w:rPrChange w:id="265" w:author="Christians, Olaf" w:date="2025-10-02T10:00:00Z">
            <w:rPr/>
          </w:rPrChange>
        </w:rPr>
        <w:t>for</w:t>
      </w:r>
      <w:r w:rsidR="007C7D58" w:rsidRPr="007A752E">
        <w:rPr>
          <w:strike/>
          <w:rPrChange w:id="266" w:author="Christians, Olaf" w:date="2025-10-02T10:00:00Z">
            <w:rPr/>
          </w:rPrChange>
        </w:rPr>
        <w:t xml:space="preserve"> AtoN and VTS (within the IALA mandate)</w:t>
      </w:r>
      <w:r w:rsidR="00267F0C" w:rsidRPr="007A752E">
        <w:rPr>
          <w:strike/>
          <w:rPrChange w:id="267" w:author="Christians, Olaf" w:date="2025-10-02T10:00:00Z">
            <w:rPr/>
          </w:rPrChange>
        </w:rPr>
        <w:t>;</w:t>
      </w:r>
      <w:r w:rsidR="009739A7" w:rsidRPr="007A752E">
        <w:rPr>
          <w:strike/>
          <w:rPrChange w:id="268" w:author="Christians, Olaf" w:date="2025-10-02T10:00:00Z">
            <w:rPr/>
          </w:rPrChange>
        </w:rPr>
        <w:t xml:space="preserve"> and</w:t>
      </w:r>
    </w:p>
    <w:p w14:paraId="1FC8470A" w14:textId="20E50454" w:rsidR="00837111" w:rsidRPr="007A752E" w:rsidRDefault="006E5E49" w:rsidP="0098256A">
      <w:pPr>
        <w:pStyle w:val="Bullet1"/>
        <w:rPr>
          <w:strike/>
          <w:rPrChange w:id="269" w:author="Christians, Olaf" w:date="2025-10-02T10:00:00Z">
            <w:rPr/>
          </w:rPrChange>
        </w:rPr>
      </w:pPr>
      <w:r w:rsidRPr="007A752E">
        <w:rPr>
          <w:strike/>
          <w:rPrChange w:id="270" w:author="Christians, Olaf" w:date="2025-10-02T10:00:00Z">
            <w:rPr/>
          </w:rPrChange>
        </w:rPr>
        <w:t>AI</w:t>
      </w:r>
      <w:r w:rsidR="00090445" w:rsidRPr="007A752E">
        <w:rPr>
          <w:strike/>
          <w:rPrChange w:id="271" w:author="Christians, Olaf" w:date="2025-10-02T10:00:00Z">
            <w:rPr/>
          </w:rPrChange>
        </w:rPr>
        <w:t xml:space="preserve"> with </w:t>
      </w:r>
      <w:r w:rsidRPr="007A752E">
        <w:rPr>
          <w:strike/>
          <w:rPrChange w:id="272" w:author="Christians, Olaf" w:date="2025-10-02T10:00:00Z">
            <w:rPr/>
          </w:rPrChange>
        </w:rPr>
        <w:t>Machine Learning (ML)</w:t>
      </w:r>
      <w:r w:rsidR="00090445" w:rsidRPr="007A752E">
        <w:rPr>
          <w:strike/>
          <w:rPrChange w:id="273" w:author="Christians, Olaf" w:date="2025-10-02T10:00:00Z">
            <w:rPr/>
          </w:rPrChange>
        </w:rPr>
        <w:t xml:space="preserve"> and </w:t>
      </w:r>
      <w:r w:rsidR="0002193F" w:rsidRPr="007A752E">
        <w:rPr>
          <w:strike/>
          <w:rPrChange w:id="274" w:author="Christians, Olaf" w:date="2025-10-02T10:00:00Z">
            <w:rPr/>
          </w:rPrChange>
        </w:rPr>
        <w:t>d</w:t>
      </w:r>
      <w:r w:rsidR="00090445" w:rsidRPr="007A752E">
        <w:rPr>
          <w:strike/>
          <w:rPrChange w:id="275" w:author="Christians, Olaf" w:date="2025-10-02T10:00:00Z">
            <w:rPr/>
          </w:rPrChange>
        </w:rPr>
        <w:t xml:space="preserve">eep </w:t>
      </w:r>
      <w:r w:rsidR="0002193F" w:rsidRPr="007A752E">
        <w:rPr>
          <w:strike/>
          <w:rPrChange w:id="276" w:author="Christians, Olaf" w:date="2025-10-02T10:00:00Z">
            <w:rPr/>
          </w:rPrChange>
        </w:rPr>
        <w:t>l</w:t>
      </w:r>
      <w:r w:rsidR="00090445" w:rsidRPr="007A752E">
        <w:rPr>
          <w:strike/>
          <w:rPrChange w:id="277" w:author="Christians, Olaf" w:date="2025-10-02T10:00:00Z">
            <w:rPr/>
          </w:rPrChange>
        </w:rPr>
        <w:t>earning</w:t>
      </w:r>
      <w:r w:rsidR="009739A7" w:rsidRPr="007A752E">
        <w:rPr>
          <w:strike/>
          <w:rPrChange w:id="278" w:author="Christians, Olaf" w:date="2025-10-02T10:00:00Z">
            <w:rPr/>
          </w:rPrChange>
        </w:rPr>
        <w:t>.</w:t>
      </w:r>
    </w:p>
    <w:p w14:paraId="046A3D09" w14:textId="31D62EB7" w:rsidR="00837111" w:rsidRPr="007A752E" w:rsidRDefault="00837111" w:rsidP="00D231FD">
      <w:pPr>
        <w:pStyle w:val="BodyText"/>
        <w:rPr>
          <w:ins w:id="279" w:author="Christians, Olaf" w:date="2025-10-02T09:59:00Z"/>
          <w:strike/>
          <w:rPrChange w:id="280" w:author="Christians, Olaf" w:date="2025-10-02T10:00:00Z">
            <w:rPr>
              <w:ins w:id="281" w:author="Christians, Olaf" w:date="2025-10-02T09:59:00Z"/>
            </w:rPr>
          </w:rPrChange>
        </w:rPr>
      </w:pPr>
      <w:r w:rsidRPr="007A752E">
        <w:rPr>
          <w:strike/>
          <w:rPrChange w:id="282" w:author="Christians, Olaf" w:date="2025-10-02T10:00:00Z">
            <w:rPr/>
          </w:rPrChange>
        </w:rPr>
        <w:t xml:space="preserve">The evaluation and recommendation of commercial AI and ML solutions </w:t>
      </w:r>
      <w:r w:rsidR="007535A9" w:rsidRPr="007A752E">
        <w:rPr>
          <w:strike/>
          <w:rPrChange w:id="283" w:author="Christians, Olaf" w:date="2025-10-02T10:00:00Z">
            <w:rPr/>
          </w:rPrChange>
        </w:rPr>
        <w:t xml:space="preserve">are </w:t>
      </w:r>
      <w:r w:rsidRPr="007A752E">
        <w:rPr>
          <w:strike/>
          <w:rPrChange w:id="284" w:author="Christians, Olaf" w:date="2025-10-02T10:00:00Z">
            <w:rPr/>
          </w:rPrChange>
        </w:rPr>
        <w:t>out of scope.</w:t>
      </w:r>
    </w:p>
    <w:p w14:paraId="43F69E4F" w14:textId="77777777" w:rsidR="007A752E" w:rsidRPr="00DF52F9" w:rsidRDefault="007A752E" w:rsidP="007A752E">
      <w:pPr>
        <w:pStyle w:val="BodyText"/>
        <w:rPr>
          <w:ins w:id="285" w:author="Christians, Olaf" w:date="2025-10-02T09:59:00Z"/>
          <w:b/>
          <w:bCs/>
          <w:i/>
          <w:iCs/>
          <w:rPrChange w:id="286" w:author="Christians, Olaf" w:date="2025-10-02T10:21:00Z">
            <w:rPr>
              <w:ins w:id="287" w:author="Christians, Olaf" w:date="2025-10-02T09:59:00Z"/>
            </w:rPr>
          </w:rPrChange>
        </w:rPr>
      </w:pPr>
      <w:ins w:id="288" w:author="Christians, Olaf" w:date="2025-10-02T09:59:00Z">
        <w:r w:rsidRPr="00DF52F9">
          <w:rPr>
            <w:b/>
            <w:bCs/>
            <w:i/>
            <w:iCs/>
            <w:rPrChange w:id="289" w:author="Christians, Olaf" w:date="2025-10-02T10:21:00Z">
              <w:rPr/>
            </w:rPrChange>
          </w:rPr>
          <w:t>DTEC5 comments:</w:t>
        </w:r>
      </w:ins>
    </w:p>
    <w:p w14:paraId="67241749" w14:textId="0A2EA7DC" w:rsidR="007A752E" w:rsidRPr="00DF52F9" w:rsidRDefault="007A752E" w:rsidP="007A752E">
      <w:pPr>
        <w:pStyle w:val="BodyText"/>
        <w:numPr>
          <w:ilvl w:val="0"/>
          <w:numId w:val="51"/>
        </w:numPr>
        <w:rPr>
          <w:ins w:id="290" w:author="Christians, Olaf" w:date="2025-10-02T09:59:00Z"/>
          <w:b/>
          <w:bCs/>
          <w:i/>
          <w:iCs/>
          <w:rPrChange w:id="291" w:author="Christians, Olaf" w:date="2025-10-02T10:21:00Z">
            <w:rPr>
              <w:ins w:id="292" w:author="Christians, Olaf" w:date="2025-10-02T09:59:00Z"/>
            </w:rPr>
          </w:rPrChange>
        </w:rPr>
      </w:pPr>
      <w:ins w:id="293" w:author="Christians, Olaf" w:date="2025-10-02T09:59:00Z">
        <w:r w:rsidRPr="00DF52F9">
          <w:rPr>
            <w:b/>
            <w:bCs/>
            <w:i/>
            <w:iCs/>
            <w:rPrChange w:id="294" w:author="Christians, Olaf" w:date="2025-10-02T10:21:00Z">
              <w:rPr/>
            </w:rPrChange>
          </w:rPr>
          <w:t xml:space="preserve">To be revised at a later stage, once more </w:t>
        </w:r>
      </w:ins>
      <w:ins w:id="295" w:author="Christians, Olaf" w:date="2025-10-02T10:00:00Z">
        <w:r w:rsidRPr="00DF52F9">
          <w:rPr>
            <w:b/>
            <w:bCs/>
            <w:i/>
            <w:iCs/>
            <w:rPrChange w:id="296" w:author="Christians, Olaf" w:date="2025-10-02T10:21:00Z">
              <w:rPr/>
            </w:rPrChange>
          </w:rPr>
          <w:t xml:space="preserve">comments and </w:t>
        </w:r>
      </w:ins>
      <w:ins w:id="297" w:author="Christians, Olaf" w:date="2025-10-02T09:59:00Z">
        <w:r w:rsidRPr="00DF52F9">
          <w:rPr>
            <w:b/>
            <w:bCs/>
            <w:i/>
            <w:iCs/>
            <w:rPrChange w:id="298" w:author="Christians, Olaf" w:date="2025-10-02T10:21:00Z">
              <w:rPr/>
            </w:rPrChange>
          </w:rPr>
          <w:t>inputs are collected.</w:t>
        </w:r>
      </w:ins>
    </w:p>
    <w:p w14:paraId="00CAE326" w14:textId="77777777" w:rsidR="007A752E" w:rsidRPr="00837111" w:rsidRDefault="007A752E" w:rsidP="00D231FD">
      <w:pPr>
        <w:pStyle w:val="BodyText"/>
      </w:pPr>
    </w:p>
    <w:p w14:paraId="4835318D" w14:textId="2D766B86" w:rsidR="0046464D" w:rsidRPr="00F55AD7" w:rsidRDefault="007C61BD" w:rsidP="00983287">
      <w:pPr>
        <w:pStyle w:val="Heading1"/>
      </w:pPr>
      <w:bookmarkStart w:id="299" w:name="_Toc125453628"/>
      <w:r>
        <w:t>Overview</w:t>
      </w:r>
      <w:bookmarkEnd w:id="299"/>
      <w:r>
        <w:t xml:space="preserve"> </w:t>
      </w:r>
    </w:p>
    <w:p w14:paraId="3BBAB99A" w14:textId="77777777" w:rsidR="0046464D" w:rsidRPr="00F55AD7" w:rsidRDefault="0046464D" w:rsidP="0046464D">
      <w:pPr>
        <w:pStyle w:val="Heading1separationline"/>
      </w:pPr>
    </w:p>
    <w:p w14:paraId="249D2DE2" w14:textId="77777777" w:rsidR="00B81D2C" w:rsidRPr="00DF52F9" w:rsidRDefault="00B81D2C" w:rsidP="00B81D2C">
      <w:pPr>
        <w:pStyle w:val="BodyText"/>
        <w:rPr>
          <w:ins w:id="300" w:author="Christians, Olaf" w:date="2025-10-02T10:02:00Z"/>
          <w:b/>
          <w:bCs/>
          <w:i/>
          <w:iCs/>
          <w:rPrChange w:id="301" w:author="Christians, Olaf" w:date="2025-10-02T10:20:00Z">
            <w:rPr>
              <w:ins w:id="302" w:author="Christians, Olaf" w:date="2025-10-02T10:02:00Z"/>
            </w:rPr>
          </w:rPrChange>
        </w:rPr>
      </w:pPr>
      <w:ins w:id="303" w:author="Christians, Olaf" w:date="2025-10-02T10:02:00Z">
        <w:r w:rsidRPr="00DF52F9">
          <w:rPr>
            <w:b/>
            <w:bCs/>
            <w:i/>
            <w:iCs/>
            <w:rPrChange w:id="304" w:author="Christians, Olaf" w:date="2025-10-02T10:20:00Z">
              <w:rPr/>
            </w:rPrChange>
          </w:rPr>
          <w:t>DTEC5 comments:</w:t>
        </w:r>
      </w:ins>
    </w:p>
    <w:p w14:paraId="3CF6045A" w14:textId="34A001D5" w:rsidR="00B81D2C" w:rsidRPr="00DF52F9" w:rsidRDefault="00B81D2C" w:rsidP="00B81D2C">
      <w:pPr>
        <w:pStyle w:val="BodyText"/>
        <w:numPr>
          <w:ilvl w:val="0"/>
          <w:numId w:val="51"/>
        </w:numPr>
        <w:rPr>
          <w:ins w:id="305" w:author="Christians, Olaf" w:date="2025-10-02T10:04:00Z"/>
          <w:b/>
          <w:bCs/>
          <w:i/>
          <w:iCs/>
          <w:rPrChange w:id="306" w:author="Christians, Olaf" w:date="2025-10-02T10:20:00Z">
            <w:rPr>
              <w:ins w:id="307" w:author="Christians, Olaf" w:date="2025-10-02T10:04:00Z"/>
            </w:rPr>
          </w:rPrChange>
        </w:rPr>
      </w:pPr>
      <w:ins w:id="308" w:author="Christians, Olaf" w:date="2025-10-02T10:02:00Z">
        <w:r w:rsidRPr="00DF52F9">
          <w:rPr>
            <w:b/>
            <w:bCs/>
            <w:i/>
            <w:iCs/>
            <w:rPrChange w:id="309" w:author="Christians, Olaf" w:date="2025-10-02T10:20:00Z">
              <w:rPr/>
            </w:rPrChange>
          </w:rPr>
          <w:t>To be</w:t>
        </w:r>
        <w:r w:rsidRPr="00DF52F9">
          <w:rPr>
            <w:b/>
            <w:bCs/>
            <w:i/>
            <w:iCs/>
            <w:rPrChange w:id="310" w:author="Christians, Olaf" w:date="2025-10-02T10:20:00Z">
              <w:rPr/>
            </w:rPrChange>
          </w:rPr>
          <w:t xml:space="preserve"> completely</w:t>
        </w:r>
        <w:r w:rsidRPr="00DF52F9">
          <w:rPr>
            <w:b/>
            <w:bCs/>
            <w:i/>
            <w:iCs/>
            <w:rPrChange w:id="311" w:author="Christians, Olaf" w:date="2025-10-02T10:20:00Z">
              <w:rPr/>
            </w:rPrChange>
          </w:rPr>
          <w:t xml:space="preserve"> </w:t>
        </w:r>
      </w:ins>
      <w:ins w:id="312" w:author="Christians, Olaf" w:date="2025-10-02T10:03:00Z">
        <w:r w:rsidRPr="00DF52F9">
          <w:rPr>
            <w:b/>
            <w:bCs/>
            <w:i/>
            <w:iCs/>
            <w:rPrChange w:id="313" w:author="Christians, Olaf" w:date="2025-10-02T10:20:00Z">
              <w:rPr/>
            </w:rPrChange>
          </w:rPr>
          <w:t>renewed</w:t>
        </w:r>
      </w:ins>
      <w:ins w:id="314" w:author="Christians, Olaf" w:date="2025-10-02T10:02:00Z">
        <w:r w:rsidRPr="00DF52F9">
          <w:rPr>
            <w:b/>
            <w:bCs/>
            <w:i/>
            <w:iCs/>
            <w:rPrChange w:id="315" w:author="Christians, Olaf" w:date="2025-10-02T10:20:00Z">
              <w:rPr/>
            </w:rPrChange>
          </w:rPr>
          <w:t xml:space="preserve"> </w:t>
        </w:r>
      </w:ins>
      <w:ins w:id="316" w:author="Christians, Olaf" w:date="2025-10-02T10:03:00Z">
        <w:r w:rsidRPr="00DF52F9">
          <w:rPr>
            <w:b/>
            <w:bCs/>
            <w:i/>
            <w:iCs/>
            <w:rPrChange w:id="317" w:author="Christians, Olaf" w:date="2025-10-02T10:20:00Z">
              <w:rPr/>
            </w:rPrChange>
          </w:rPr>
          <w:t>at the last</w:t>
        </w:r>
      </w:ins>
      <w:ins w:id="318" w:author="Christians, Olaf" w:date="2025-10-02T10:02:00Z">
        <w:r w:rsidRPr="00DF52F9">
          <w:rPr>
            <w:b/>
            <w:bCs/>
            <w:i/>
            <w:iCs/>
            <w:rPrChange w:id="319" w:author="Christians, Olaf" w:date="2025-10-02T10:20:00Z">
              <w:rPr/>
            </w:rPrChange>
          </w:rPr>
          <w:t xml:space="preserve"> stage, once </w:t>
        </w:r>
        <w:r w:rsidRPr="00DF52F9">
          <w:rPr>
            <w:b/>
            <w:bCs/>
            <w:i/>
            <w:iCs/>
            <w:rPrChange w:id="320" w:author="Christians, Olaf" w:date="2025-10-02T10:20:00Z">
              <w:rPr/>
            </w:rPrChange>
          </w:rPr>
          <w:t xml:space="preserve">the whole document has been </w:t>
        </w:r>
      </w:ins>
      <w:ins w:id="321" w:author="Christians, Olaf" w:date="2025-10-02T10:03:00Z">
        <w:r w:rsidRPr="00DF52F9">
          <w:rPr>
            <w:b/>
            <w:bCs/>
            <w:i/>
            <w:iCs/>
            <w:rPrChange w:id="322" w:author="Christians, Olaf" w:date="2025-10-02T10:20:00Z">
              <w:rPr/>
            </w:rPrChange>
          </w:rPr>
          <w:t>updated</w:t>
        </w:r>
      </w:ins>
      <w:ins w:id="323" w:author="Christians, Olaf" w:date="2025-10-02T10:02:00Z">
        <w:r w:rsidRPr="00DF52F9">
          <w:rPr>
            <w:b/>
            <w:bCs/>
            <w:i/>
            <w:iCs/>
            <w:rPrChange w:id="324" w:author="Christians, Olaf" w:date="2025-10-02T10:20:00Z">
              <w:rPr/>
            </w:rPrChange>
          </w:rPr>
          <w:t>.</w:t>
        </w:r>
      </w:ins>
    </w:p>
    <w:p w14:paraId="60C4BA3E" w14:textId="4CD6B3A5" w:rsidR="00B81D2C" w:rsidRPr="00DF52F9" w:rsidRDefault="00B81D2C" w:rsidP="00B81D2C">
      <w:pPr>
        <w:pStyle w:val="BodyText"/>
        <w:numPr>
          <w:ilvl w:val="0"/>
          <w:numId w:val="51"/>
        </w:numPr>
        <w:rPr>
          <w:ins w:id="325" w:author="Christians, Olaf" w:date="2025-10-02T10:09:00Z"/>
          <w:b/>
          <w:bCs/>
          <w:i/>
          <w:iCs/>
          <w:rPrChange w:id="326" w:author="Christians, Olaf" w:date="2025-10-02T10:20:00Z">
            <w:rPr>
              <w:ins w:id="327" w:author="Christians, Olaf" w:date="2025-10-02T10:09:00Z"/>
            </w:rPr>
          </w:rPrChange>
        </w:rPr>
        <w:pPrChange w:id="328" w:author="Christians, Olaf" w:date="2025-10-02T10:09:00Z">
          <w:pPr>
            <w:pStyle w:val="BodyText"/>
          </w:pPr>
        </w:pPrChange>
      </w:pPr>
      <w:ins w:id="329" w:author="Christians, Olaf" w:date="2025-10-02T10:09:00Z">
        <w:r w:rsidRPr="00DF52F9">
          <w:rPr>
            <w:b/>
            <w:bCs/>
            <w:i/>
            <w:iCs/>
            <w:rPrChange w:id="330" w:author="Christians, Olaf" w:date="2025-10-02T10:20:00Z">
              <w:rPr/>
            </w:rPrChange>
          </w:rPr>
          <w:t>The guideline should concentrate on operational aspects, including use cases, benefits, and risks, while providing a technological background in the annex section to support understanding as needed. This approach ensures that the primary focus remains on practical applications and implications, with supplementary technical details available for those seeking deeper insights.</w:t>
        </w:r>
      </w:ins>
    </w:p>
    <w:p w14:paraId="48BC2E8C" w14:textId="5451CA24" w:rsidR="00117ADB" w:rsidDel="00B81D2C" w:rsidRDefault="008A0367" w:rsidP="00362816">
      <w:pPr>
        <w:pStyle w:val="BodyText"/>
        <w:rPr>
          <w:del w:id="331" w:author="Christians, Olaf" w:date="2025-10-02T10:02:00Z"/>
        </w:rPr>
      </w:pPr>
      <w:del w:id="332" w:author="Christians, Olaf" w:date="2025-10-02T10:02:00Z">
        <w:r w:rsidRPr="008A0367" w:rsidDel="00B81D2C">
          <w:delText xml:space="preserve">The relationship between </w:delText>
        </w:r>
        <w:r w:rsidR="0002193F" w:rsidDel="00B81D2C">
          <w:delText>d</w:delText>
        </w:r>
        <w:r w:rsidRPr="008A0367" w:rsidDel="00B81D2C">
          <w:delText xml:space="preserve">eep </w:delText>
        </w:r>
        <w:r w:rsidR="0002193F" w:rsidDel="00B81D2C">
          <w:delText>l</w:delText>
        </w:r>
        <w:r w:rsidRPr="008A0367" w:rsidDel="00B81D2C">
          <w:delText xml:space="preserve">earning, </w:delText>
        </w:r>
        <w:r w:rsidR="0002193F" w:rsidDel="00B81D2C">
          <w:delText>n</w:delText>
        </w:r>
        <w:r w:rsidRPr="008A0367" w:rsidDel="00B81D2C">
          <w:delText xml:space="preserve">eural </w:delText>
        </w:r>
        <w:r w:rsidR="0002193F" w:rsidDel="00B81D2C">
          <w:delText>n</w:delText>
        </w:r>
        <w:r w:rsidRPr="008A0367" w:rsidDel="00B81D2C">
          <w:delText xml:space="preserve">etworks, ML and AI is often diagrammatically explained as </w:delText>
        </w:r>
        <w:r w:rsidR="00117ADB" w:rsidDel="00B81D2C">
          <w:delText xml:space="preserve">provided in </w:delText>
        </w:r>
        <w:r w:rsidR="00117ADB" w:rsidDel="00B81D2C">
          <w:fldChar w:fldCharType="begin"/>
        </w:r>
        <w:r w:rsidR="00117ADB" w:rsidDel="00B81D2C">
          <w:delInstrText xml:space="preserve"> REF _Ref115382428 \h </w:delInstrText>
        </w:r>
        <w:r w:rsidR="00117ADB" w:rsidDel="00B81D2C">
          <w:fldChar w:fldCharType="separate"/>
        </w:r>
        <w:r w:rsidR="00B662B2" w:rsidDel="00B81D2C">
          <w:delText xml:space="preserve">Figure </w:delText>
        </w:r>
        <w:r w:rsidR="00B662B2" w:rsidDel="00B81D2C">
          <w:rPr>
            <w:noProof/>
          </w:rPr>
          <w:delText>1</w:delText>
        </w:r>
        <w:r w:rsidR="00117ADB" w:rsidDel="00B81D2C">
          <w:fldChar w:fldCharType="end"/>
        </w:r>
        <w:r w:rsidR="00117ADB" w:rsidDel="00B81D2C">
          <w:delText>. This is based on the O</w:delText>
        </w:r>
        <w:r w:rsidR="00903E43" w:rsidDel="00B81D2C">
          <w:delText>rganisation</w:delText>
        </w:r>
        <w:r w:rsidR="00E83548" w:rsidDel="00B81D2C">
          <w:delText xml:space="preserve"> for</w:delText>
        </w:r>
        <w:r w:rsidR="00903E43" w:rsidDel="00B81D2C">
          <w:delText xml:space="preserve"> </w:delText>
        </w:r>
        <w:r w:rsidR="00117ADB" w:rsidDel="00B81D2C">
          <w:delText>E</w:delText>
        </w:r>
        <w:r w:rsidR="00903E43" w:rsidDel="00B81D2C">
          <w:delText xml:space="preserve">conomic </w:delText>
        </w:r>
        <w:r w:rsidR="00117ADB" w:rsidDel="00B81D2C">
          <w:delText>C</w:delText>
        </w:r>
        <w:r w:rsidR="00E83548" w:rsidDel="00B81D2C">
          <w:delText xml:space="preserve">o-operarion and </w:delText>
        </w:r>
        <w:r w:rsidR="00117ADB" w:rsidDel="00B81D2C">
          <w:delText>D</w:delText>
        </w:r>
        <w:r w:rsidR="00E83548" w:rsidDel="00B81D2C">
          <w:delText>evelopment</w:delText>
        </w:r>
        <w:r w:rsidR="00117ADB" w:rsidDel="00B81D2C">
          <w:delText xml:space="preserve"> </w:delText>
        </w:r>
        <w:r w:rsidR="00E83548" w:rsidDel="00B81D2C">
          <w:delText>(O</w:delText>
        </w:r>
        <w:r w:rsidR="002F0225" w:rsidDel="00B81D2C">
          <w:delText xml:space="preserve">ECD) </w:delText>
        </w:r>
        <w:r w:rsidR="00117ADB" w:rsidDel="00B81D2C">
          <w:delText>AI Principles</w:delText>
        </w:r>
        <w:r w:rsidR="00DE4B43" w:rsidDel="00B81D2C">
          <w:delText xml:space="preserve"> </w:delText>
        </w:r>
        <w:r w:rsidR="009739A7" w:rsidDel="00B81D2C">
          <w:fldChar w:fldCharType="begin"/>
        </w:r>
        <w:r w:rsidR="009739A7" w:rsidDel="00B81D2C">
          <w:delInstrText xml:space="preserve"> REF _Ref125453750 \r \h </w:delInstrText>
        </w:r>
        <w:r w:rsidR="009739A7" w:rsidDel="00B81D2C">
          <w:fldChar w:fldCharType="separate"/>
        </w:r>
      </w:del>
      <w:ins w:id="333" w:author="Jaime Alvarez" w:date="2023-01-24T11:55:00Z">
        <w:del w:id="334" w:author="Christians, Olaf" w:date="2025-10-02T10:02:00Z">
          <w:r w:rsidR="009739A7" w:rsidDel="00B81D2C">
            <w:delText>[2]</w:delText>
          </w:r>
        </w:del>
      </w:ins>
      <w:del w:id="335" w:author="Christians, Olaf" w:date="2025-10-02T10:02:00Z">
        <w:r w:rsidR="009739A7" w:rsidDel="00B81D2C">
          <w:fldChar w:fldCharType="end"/>
        </w:r>
        <w:r w:rsidR="00DE4B43" w:rsidDel="00B81D2C">
          <w:delText xml:space="preserve"> and often termed </w:delText>
        </w:r>
        <w:r w:rsidR="0002193F" w:rsidDel="00B81D2C">
          <w:delText>“</w:delText>
        </w:r>
        <w:r w:rsidR="00DE4B43" w:rsidDel="00B81D2C">
          <w:delText>AI subsets</w:delText>
        </w:r>
        <w:r w:rsidR="0002193F" w:rsidDel="00B81D2C">
          <w:delText>”</w:delText>
        </w:r>
        <w:r w:rsidDel="00B81D2C">
          <w:delText>.</w:delText>
        </w:r>
        <w:r w:rsidR="00E652D8" w:rsidRPr="00E652D8" w:rsidDel="00B81D2C">
          <w:delText xml:space="preserve"> </w:delText>
        </w:r>
      </w:del>
    </w:p>
    <w:p w14:paraId="4275FBFB" w14:textId="4FF8B180" w:rsidR="00E474C5" w:rsidDel="00B81D2C" w:rsidRDefault="00E652D8" w:rsidP="00362816">
      <w:pPr>
        <w:pStyle w:val="BodyText"/>
        <w:rPr>
          <w:del w:id="336" w:author="Christians, Olaf" w:date="2025-10-02T10:02:00Z"/>
        </w:rPr>
      </w:pPr>
      <w:del w:id="337" w:author="Christians, Olaf" w:date="2025-10-02T10:02:00Z">
        <w:r w:rsidRPr="00E652D8" w:rsidDel="00B81D2C">
          <w:delText xml:space="preserve">Often significant volumes of data are required to train the AI models to enable </w:delText>
        </w:r>
        <w:r w:rsidR="00490EE0" w:rsidDel="00B81D2C">
          <w:delText xml:space="preserve">the </w:delText>
        </w:r>
        <w:r w:rsidRPr="00E652D8" w:rsidDel="00B81D2C">
          <w:delText>required outcomes to be achieved for example</w:delText>
        </w:r>
        <w:r w:rsidR="005B33A4" w:rsidDel="00B81D2C">
          <w:delText>,</w:delText>
        </w:r>
        <w:r w:rsidRPr="00E652D8" w:rsidDel="00B81D2C">
          <w:delText xml:space="preserve"> many pictures of person</w:delText>
        </w:r>
        <w:r w:rsidR="00490EE0" w:rsidDel="00B81D2C">
          <w:delText>'s</w:delText>
        </w:r>
        <w:r w:rsidRPr="00E652D8" w:rsidDel="00B81D2C">
          <w:delText xml:space="preserve"> faces are required to enable an AI model that </w:delText>
        </w:r>
        <w:r w:rsidR="00397BCF" w:rsidRPr="00E652D8" w:rsidDel="00B81D2C">
          <w:delText>can</w:delText>
        </w:r>
        <w:r w:rsidRPr="00E652D8" w:rsidDel="00B81D2C">
          <w:delText xml:space="preserve"> deal accurately with facial recognition.</w:delText>
        </w:r>
      </w:del>
    </w:p>
    <w:p w14:paraId="02244101" w14:textId="29448EA5" w:rsidR="00A05E4F" w:rsidDel="00B81D2C" w:rsidRDefault="00A05E4F">
      <w:pPr>
        <w:spacing w:after="200" w:line="276" w:lineRule="auto"/>
        <w:rPr>
          <w:del w:id="338" w:author="Christians, Olaf" w:date="2025-10-02T10:02:00Z"/>
          <w:noProof/>
          <w:sz w:val="22"/>
          <w:lang w:eastAsia="en-GB"/>
        </w:rPr>
      </w:pPr>
      <w:del w:id="339" w:author="Christians, Olaf" w:date="2025-10-02T10:02:00Z">
        <w:r w:rsidDel="00B81D2C">
          <w:rPr>
            <w:noProof/>
            <w:lang w:eastAsia="en-GB"/>
          </w:rPr>
          <w:br w:type="page"/>
        </w:r>
      </w:del>
    </w:p>
    <w:p w14:paraId="3B0DFAB9" w14:textId="056C1405" w:rsidR="00A34FE8" w:rsidDel="00B81D2C" w:rsidRDefault="005E22D0" w:rsidP="00362816">
      <w:pPr>
        <w:pStyle w:val="BodyText"/>
        <w:rPr>
          <w:del w:id="340" w:author="Christians, Olaf" w:date="2025-10-02T10:02:00Z"/>
        </w:rPr>
      </w:pPr>
      <w:del w:id="341" w:author="Christians, Olaf" w:date="2025-10-02T10:02:00Z">
        <w:r w:rsidRPr="00A34FE8" w:rsidDel="00B81D2C">
          <w:rPr>
            <w:noProof/>
          </w:rPr>
          <mc:AlternateContent>
            <mc:Choice Requires="wpg">
              <w:drawing>
                <wp:anchor distT="0" distB="0" distL="114300" distR="114300" simplePos="0" relativeHeight="251658241" behindDoc="0" locked="0" layoutInCell="1" allowOverlap="1" wp14:anchorId="39F025F6" wp14:editId="79E4FA93">
                  <wp:simplePos x="0" y="0"/>
                  <wp:positionH relativeFrom="column">
                    <wp:posOffset>400050</wp:posOffset>
                  </wp:positionH>
                  <wp:positionV relativeFrom="paragraph">
                    <wp:posOffset>438785</wp:posOffset>
                  </wp:positionV>
                  <wp:extent cx="5092700" cy="2987040"/>
                  <wp:effectExtent l="19050" t="19050" r="12700" b="22860"/>
                  <wp:wrapTopAndBottom/>
                  <wp:docPr id="2" name="Group 11"/>
                  <wp:cNvGraphicFramePr/>
                  <a:graphic xmlns:a="http://schemas.openxmlformats.org/drawingml/2006/main">
                    <a:graphicData uri="http://schemas.microsoft.com/office/word/2010/wordprocessingGroup">
                      <wpg:wgp>
                        <wpg:cNvGrpSpPr/>
                        <wpg:grpSpPr>
                          <a:xfrm>
                            <a:off x="0" y="0"/>
                            <a:ext cx="5092700" cy="2987040"/>
                            <a:chOff x="0" y="0"/>
                            <a:chExt cx="5301761" cy="2993781"/>
                          </a:xfrm>
                        </wpg:grpSpPr>
                        <wps:wsp>
                          <wps:cNvPr id="4" name="Oval 4"/>
                          <wps:cNvSpPr/>
                          <wps:spPr>
                            <a:xfrm>
                              <a:off x="0" y="0"/>
                              <a:ext cx="5301761" cy="2993781"/>
                            </a:xfrm>
                            <a:prstGeom prst="ellipse">
                              <a:avLst/>
                            </a:prstGeom>
                            <a:noFill/>
                            <a:ln w="3810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Oval 5"/>
                          <wps:cNvSpPr/>
                          <wps:spPr>
                            <a:xfrm>
                              <a:off x="72008" y="476982"/>
                              <a:ext cx="3612361" cy="2039816"/>
                            </a:xfrm>
                            <a:prstGeom prst="ellipse">
                              <a:avLst/>
                            </a:prstGeom>
                            <a:noFill/>
                            <a:ln w="28575">
                              <a:solidFill>
                                <a:schemeClr val="accent1">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Oval 6"/>
                          <wps:cNvSpPr/>
                          <wps:spPr>
                            <a:xfrm>
                              <a:off x="144016" y="924657"/>
                              <a:ext cx="2026763" cy="1144466"/>
                            </a:xfrm>
                            <a:prstGeom prst="ellipse">
                              <a:avLst/>
                            </a:prstGeom>
                            <a:noFill/>
                            <a:ln w="19050">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5"/>
                          <wps:cNvSpPr txBox="1"/>
                          <wps:spPr>
                            <a:xfrm>
                              <a:off x="351246" y="1023915"/>
                              <a:ext cx="1542410" cy="326582"/>
                            </a:xfrm>
                            <a:prstGeom prst="rect">
                              <a:avLst/>
                            </a:prstGeom>
                            <a:noFill/>
                          </wps:spPr>
                          <wps:txb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wps:txbx>
                          <wps:bodyPr wrap="square" rtlCol="0">
                            <a:noAutofit/>
                          </wps:bodyPr>
                        </wps:wsp>
                        <wps:wsp>
                          <wps:cNvPr id="14" name="TextBox 6"/>
                          <wps:cNvSpPr txBox="1"/>
                          <wps:spPr>
                            <a:xfrm>
                              <a:off x="290846" y="1324084"/>
                              <a:ext cx="1602809" cy="654021"/>
                            </a:xfrm>
                            <a:prstGeom prst="rect">
                              <a:avLst/>
                            </a:prstGeom>
                            <a:noFill/>
                          </wps:spPr>
                          <wps:txb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Software trained by using Multilayer Neural Networks and data</w:t>
                                </w:r>
                              </w:p>
                            </w:txbxContent>
                          </wps:txbx>
                          <wps:bodyPr wrap="square" rtlCol="0">
                            <a:noAutofit/>
                          </wps:bodyPr>
                        </wps:wsp>
                        <wps:wsp>
                          <wps:cNvPr id="15" name="TextBox 7"/>
                          <wps:cNvSpPr txBox="1"/>
                          <wps:spPr>
                            <a:xfrm>
                              <a:off x="1078300" y="593583"/>
                              <a:ext cx="1864614" cy="367958"/>
                            </a:xfrm>
                            <a:prstGeom prst="rect">
                              <a:avLst/>
                            </a:prstGeom>
                            <a:noFill/>
                          </wps:spPr>
                          <wps:txb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wps:txbx>
                          <wps:bodyPr wrap="square" rtlCol="0">
                            <a:noAutofit/>
                          </wps:bodyPr>
                        </wps:wsp>
                        <wps:wsp>
                          <wps:cNvPr id="17" name="TextBox 8"/>
                          <wps:cNvSpPr txBox="1"/>
                          <wps:spPr>
                            <a:xfrm>
                              <a:off x="2090595" y="1199778"/>
                              <a:ext cx="1462592" cy="761037"/>
                            </a:xfrm>
                            <a:prstGeom prst="rect">
                              <a:avLst/>
                            </a:prstGeom>
                            <a:noFill/>
                          </wps:spPr>
                          <wps:txb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wps:txbx>
                          <wps:bodyPr wrap="square" rtlCol="0">
                            <a:noAutofit/>
                          </wps:bodyPr>
                        </wps:wsp>
                        <wps:wsp>
                          <wps:cNvPr id="18" name="TextBox 9"/>
                          <wps:cNvSpPr txBox="1"/>
                          <wps:spPr>
                            <a:xfrm>
                              <a:off x="1612775" y="117239"/>
                              <a:ext cx="2101730" cy="327649"/>
                            </a:xfrm>
                            <a:prstGeom prst="rect">
                              <a:avLst/>
                            </a:prstGeom>
                            <a:noFill/>
                          </wps:spPr>
                          <wps:txb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wps:txbx>
                          <wps:bodyPr wrap="square" rtlCol="0">
                            <a:noAutofit/>
                          </wps:bodyPr>
                        </wps:wsp>
                        <wps:wsp>
                          <wps:cNvPr id="19" name="TextBox 10"/>
                          <wps:cNvSpPr txBox="1"/>
                          <wps:spPr>
                            <a:xfrm>
                              <a:off x="3608306" y="1151201"/>
                              <a:ext cx="1593843" cy="917922"/>
                            </a:xfrm>
                            <a:prstGeom prst="rect">
                              <a:avLst/>
                            </a:prstGeom>
                            <a:noFill/>
                          </wps:spPr>
                          <wps:txb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9F025F6" id="Group 11" o:spid="_x0000_s1026" style="position:absolute;left:0;text-align:left;margin-left:31.5pt;margin-top:34.55pt;width:401pt;height:235.2pt;z-index:251658241;mso-width-relative:margin;mso-height-relative:margin" coordsize="53017,29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">
                  <v:oval id="Oval 4" o:spid="_x0000_s1027" style="position:absolute;width:53017;height:29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" filled="f" strokecolor="#003f68 [2404]" strokeweight="3pt"/>
                  <v:oval id="Oval 5" o:spid="_x0000_s1028" style="position:absolute;left:720;top:4769;width:36123;height:20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" filled="f" strokecolor="#21a7ff [1940]" strokeweight="2.25pt"/>
                  <v:oval id="Oval 6" o:spid="_x0000_s1029" style="position:absolute;left:1440;top:9246;width:202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" filled="f" strokecolor="#6bc4ff [1300]" strokeweight="1.5pt"/>
                  <v:shapetype id="_x0000_t202" coordsize="21600,21600" o:spt="202" path="m,l,21600r21600,l21600,xe">
                    <v:stroke joinstyle="miter"/>
                    <v:path gradientshapeok="t" o:connecttype="rect"/>
                  </v:shapetype>
                  <v:shape id="TextBox 5" o:spid="_x0000_s1030" type="#_x0000_t202" style="position:absolute;left:3512;top:10239;width:15424;height:3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640DA4E"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Deep Learning</w:t>
                          </w:r>
                        </w:p>
                      </w:txbxContent>
                    </v:textbox>
                  </v:shape>
                  <v:shape id="TextBox 6" o:spid="_x0000_s1031" type="#_x0000_t202" style="position:absolute;left:2908;top:13240;width:16028;height:6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63D28B2" w14:textId="67DEA8C3"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Software trained by using Multilayer Neural Networks and data</w:t>
                          </w:r>
                        </w:p>
                      </w:txbxContent>
                    </v:textbox>
                  </v:shape>
                  <v:shape id="TextBox 7" o:spid="_x0000_s1032" type="#_x0000_t202" style="position:absolute;left:10783;top:5935;width:18646;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58235C9B" w14:textId="77777777" w:rsidR="00A34FE8" w:rsidRPr="005E22D0" w:rsidRDefault="00A34FE8" w:rsidP="00A34FE8">
                          <w:pPr>
                            <w:jc w:val="center"/>
                            <w:rPr>
                              <w:rFonts w:hAnsi="Calibri"/>
                              <w:color w:val="000000" w:themeColor="text1"/>
                              <w:kern w:val="24"/>
                              <w:sz w:val="24"/>
                              <w:szCs w:val="24"/>
                            </w:rPr>
                          </w:pPr>
                          <w:r w:rsidRPr="005E22D0">
                            <w:rPr>
                              <w:rFonts w:hAnsi="Calibri"/>
                              <w:color w:val="000000" w:themeColor="text1"/>
                              <w:kern w:val="24"/>
                              <w:sz w:val="24"/>
                              <w:szCs w:val="24"/>
                            </w:rPr>
                            <w:t>Machine Learning</w:t>
                          </w:r>
                        </w:p>
                      </w:txbxContent>
                    </v:textbox>
                  </v:shape>
                  <v:shape id="TextBox 8" o:spid="_x0000_s1033" type="#_x0000_t202" style="position:absolute;left:20905;top:11997;width:14626;height:7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487299D5"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Subset of AI that uses statistical techniques enabling the machine to improve with experience</w:t>
                          </w:r>
                        </w:p>
                      </w:txbxContent>
                    </v:textbox>
                  </v:shape>
                  <v:shape id="TextBox 9" o:spid="_x0000_s1034" type="#_x0000_t202" style="position:absolute;left:16127;top:1172;width:21018;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5D04DA2" w14:textId="77777777" w:rsidR="00A34FE8" w:rsidRPr="005E22D0" w:rsidRDefault="00A34FE8" w:rsidP="00A34FE8">
                          <w:pPr>
                            <w:jc w:val="center"/>
                            <w:rPr>
                              <w:rFonts w:hAnsi="Calibri"/>
                              <w:color w:val="000000" w:themeColor="text1"/>
                              <w:kern w:val="24"/>
                              <w:sz w:val="28"/>
                              <w:szCs w:val="28"/>
                            </w:rPr>
                          </w:pPr>
                          <w:r w:rsidRPr="005E22D0">
                            <w:rPr>
                              <w:rFonts w:hAnsi="Calibri"/>
                              <w:color w:val="000000" w:themeColor="text1"/>
                              <w:kern w:val="24"/>
                              <w:sz w:val="28"/>
                              <w:szCs w:val="28"/>
                            </w:rPr>
                            <w:t>Artificial Intelligence</w:t>
                          </w:r>
                        </w:p>
                      </w:txbxContent>
                    </v:textbox>
                  </v:shape>
                  <v:shape id="TextBox 10" o:spid="_x0000_s1035" type="#_x0000_t202" style="position:absolute;left:36083;top:11512;width:15938;height:9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73C67CE" w14:textId="77777777" w:rsidR="00A34FE8" w:rsidRPr="005E22D0" w:rsidRDefault="00A34FE8" w:rsidP="00A34FE8">
                          <w:pPr>
                            <w:jc w:val="center"/>
                            <w:rPr>
                              <w:rFonts w:hAnsi="Calibri"/>
                              <w:color w:val="000000" w:themeColor="text1"/>
                              <w:kern w:val="24"/>
                              <w:szCs w:val="18"/>
                            </w:rPr>
                          </w:pPr>
                          <w:r w:rsidRPr="005E22D0">
                            <w:rPr>
                              <w:rFonts w:hAnsi="Calibri"/>
                              <w:color w:val="000000" w:themeColor="text1"/>
                              <w:kern w:val="24"/>
                              <w:szCs w:val="18"/>
                            </w:rPr>
                            <w:t>Techniques that enable machines to mimic human intelligence using a variety of methods implemented in software</w:t>
                          </w:r>
                        </w:p>
                      </w:txbxContent>
                    </v:textbox>
                  </v:shape>
                  <w10:wrap type="topAndBottom"/>
                </v:group>
              </w:pict>
            </mc:Fallback>
          </mc:AlternateContent>
        </w:r>
      </w:del>
    </w:p>
    <w:p w14:paraId="2B69B695" w14:textId="00E08F5D" w:rsidR="008A0367" w:rsidDel="00B81D2C" w:rsidRDefault="00DF1971" w:rsidP="00445B18">
      <w:pPr>
        <w:pStyle w:val="Figurecaption"/>
        <w:suppressAutoHyphens/>
        <w:ind w:left="992" w:hanging="992"/>
        <w:rPr>
          <w:del w:id="342" w:author="Christians, Olaf" w:date="2025-10-02T10:02:00Z"/>
        </w:rPr>
      </w:pPr>
      <w:bookmarkStart w:id="343" w:name="_Ref115382428"/>
      <w:bookmarkStart w:id="344" w:name="_Toc115385371"/>
      <w:bookmarkStart w:id="345" w:name="_Toc115385425"/>
      <w:del w:id="346" w:author="Christians, Olaf" w:date="2025-10-02T10:02:00Z">
        <w:r w:rsidDel="00B81D2C">
          <w:delText xml:space="preserve">Figure </w:delText>
        </w:r>
        <w:r w:rsidDel="00B81D2C">
          <w:fldChar w:fldCharType="begin"/>
        </w:r>
        <w:r w:rsidDel="00B81D2C">
          <w:delInstrText xml:space="preserve"> SEQ Figure \* ARABIC </w:delInstrText>
        </w:r>
        <w:r w:rsidDel="00B81D2C">
          <w:fldChar w:fldCharType="separate"/>
        </w:r>
        <w:r w:rsidR="00B662B2" w:rsidDel="00B81D2C">
          <w:rPr>
            <w:noProof/>
          </w:rPr>
          <w:delText>1</w:delText>
        </w:r>
        <w:r w:rsidDel="00B81D2C">
          <w:fldChar w:fldCharType="end"/>
        </w:r>
        <w:bookmarkEnd w:id="343"/>
        <w:r w:rsidR="0093044A" w:rsidDel="00B81D2C">
          <w:tab/>
        </w:r>
        <w:r w:rsidDel="00B81D2C">
          <w:delText xml:space="preserve"> </w:delText>
        </w:r>
        <w:r w:rsidR="00117ADB" w:rsidDel="00B81D2C">
          <w:delText xml:space="preserve">Overview of </w:delText>
        </w:r>
        <w:bookmarkEnd w:id="344"/>
        <w:bookmarkEnd w:id="345"/>
        <w:r w:rsidR="00DE6006" w:rsidDel="00B81D2C">
          <w:delText>AI and subsets (adapted from OECD</w:delText>
        </w:r>
        <w:r w:rsidR="00BE4C1E" w:rsidDel="00B81D2C">
          <w:delText xml:space="preserve"> </w:delText>
        </w:r>
        <w:r w:rsidR="00CF47FC" w:rsidDel="00B81D2C">
          <w:delText>[</w:delText>
        </w:r>
        <w:r w:rsidR="00D11C69" w:rsidDel="00B81D2C">
          <w:delText>2])</w:delText>
        </w:r>
      </w:del>
    </w:p>
    <w:p w14:paraId="4200CDBB" w14:textId="5D7D407C" w:rsidR="008A0367" w:rsidDel="00B81D2C" w:rsidRDefault="003662FF" w:rsidP="00362816">
      <w:pPr>
        <w:pStyle w:val="BodyText"/>
        <w:rPr>
          <w:del w:id="347" w:author="Christians, Olaf" w:date="2025-10-02T10:02:00Z"/>
        </w:rPr>
      </w:pPr>
      <w:del w:id="348" w:author="Christians, Olaf" w:date="2025-10-02T10:02:00Z">
        <w:r w:rsidDel="00B81D2C">
          <w:delText xml:space="preserve">The concerns that </w:delText>
        </w:r>
        <w:r w:rsidR="00DF1971" w:rsidDel="00B81D2C">
          <w:delText>surround AI systems</w:delText>
        </w:r>
        <w:r w:rsidDel="00B81D2C">
          <w:delText xml:space="preserve"> are:</w:delText>
        </w:r>
      </w:del>
    </w:p>
    <w:p w14:paraId="2606F97F" w14:textId="78C5DA68" w:rsidR="003662FF" w:rsidRPr="0019603A" w:rsidDel="00B81D2C" w:rsidRDefault="003662FF" w:rsidP="0019603A">
      <w:pPr>
        <w:pStyle w:val="List1"/>
        <w:numPr>
          <w:ilvl w:val="0"/>
          <w:numId w:val="44"/>
        </w:numPr>
        <w:suppressAutoHyphens/>
        <w:rPr>
          <w:del w:id="349" w:author="Christians, Olaf" w:date="2025-10-02T10:02:00Z"/>
        </w:rPr>
      </w:pPr>
      <w:del w:id="350" w:author="Christians, Olaf" w:date="2025-10-02T10:02:00Z">
        <w:r w:rsidRPr="0019603A" w:rsidDel="00B81D2C">
          <w:delText xml:space="preserve">Bias </w:delText>
        </w:r>
        <w:r w:rsidR="00FC361E" w:rsidRPr="0019603A" w:rsidDel="00B81D2C">
          <w:delText>(</w:delText>
        </w:r>
        <w:r w:rsidR="0002193F" w:rsidDel="00B81D2C">
          <w:delText xml:space="preserve">e.g., </w:delText>
        </w:r>
        <w:r w:rsidR="00FC361E" w:rsidRPr="0019603A" w:rsidDel="00B81D2C">
          <w:delText>commercial, cultural</w:delText>
        </w:r>
        <w:r w:rsidR="00397BCF" w:rsidRPr="0019603A" w:rsidDel="00B81D2C">
          <w:delText xml:space="preserve"> and</w:delText>
        </w:r>
        <w:r w:rsidR="00FC361E" w:rsidRPr="0019603A" w:rsidDel="00B81D2C">
          <w:delText xml:space="preserve"> gender</w:delText>
        </w:r>
        <w:r w:rsidR="00397BCF" w:rsidRPr="0019603A" w:rsidDel="00B81D2C">
          <w:delText>)</w:delText>
        </w:r>
        <w:r w:rsidR="009739A7" w:rsidDel="00B81D2C">
          <w:delText>;</w:delText>
        </w:r>
      </w:del>
    </w:p>
    <w:p w14:paraId="749E5733" w14:textId="028D698A" w:rsidR="003662FF" w:rsidRPr="0019603A" w:rsidDel="00B81D2C" w:rsidRDefault="003662FF" w:rsidP="0019603A">
      <w:pPr>
        <w:pStyle w:val="List1"/>
        <w:numPr>
          <w:ilvl w:val="0"/>
          <w:numId w:val="44"/>
        </w:numPr>
        <w:suppressAutoHyphens/>
        <w:rPr>
          <w:del w:id="351" w:author="Christians, Olaf" w:date="2025-10-02T10:02:00Z"/>
        </w:rPr>
      </w:pPr>
      <w:del w:id="352" w:author="Christians, Olaf" w:date="2025-10-02T10:02:00Z">
        <w:r w:rsidRPr="0019603A" w:rsidDel="00B81D2C">
          <w:delText xml:space="preserve">Accuracy </w:delText>
        </w:r>
        <w:r w:rsidR="00FC361E" w:rsidRPr="0019603A" w:rsidDel="00B81D2C">
          <w:delText>(</w:delText>
        </w:r>
        <w:r w:rsidR="0002193F" w:rsidDel="00B81D2C">
          <w:delText xml:space="preserve">e.g., </w:delText>
        </w:r>
        <w:r w:rsidR="00FC361E" w:rsidRPr="0019603A" w:rsidDel="00B81D2C">
          <w:delText>AI versus deterministic systems)</w:delText>
        </w:r>
        <w:r w:rsidR="009739A7" w:rsidDel="00B81D2C">
          <w:delText>;</w:delText>
        </w:r>
      </w:del>
    </w:p>
    <w:p w14:paraId="0499EC1E" w14:textId="385B5714" w:rsidR="002F6679" w:rsidRPr="0019603A" w:rsidDel="00B81D2C" w:rsidRDefault="006C59AF" w:rsidP="0019603A">
      <w:pPr>
        <w:pStyle w:val="List1"/>
        <w:numPr>
          <w:ilvl w:val="0"/>
          <w:numId w:val="44"/>
        </w:numPr>
        <w:suppressAutoHyphens/>
        <w:rPr>
          <w:del w:id="353" w:author="Christians, Olaf" w:date="2025-10-02T10:02:00Z"/>
        </w:rPr>
      </w:pPr>
      <w:del w:id="354" w:author="Christians, Olaf" w:date="2025-10-02T10:02:00Z">
        <w:r w:rsidRPr="0019603A" w:rsidDel="00B81D2C">
          <w:delText>Transparency</w:delText>
        </w:r>
        <w:r w:rsidR="00FC361E" w:rsidRPr="0019603A" w:rsidDel="00B81D2C">
          <w:delText xml:space="preserve"> (</w:delText>
        </w:r>
        <w:r w:rsidR="0002193F" w:rsidDel="00B81D2C">
          <w:delText xml:space="preserve">e.g., </w:delText>
        </w:r>
        <w:r w:rsidR="00FC361E" w:rsidRPr="0019603A" w:rsidDel="00B81D2C">
          <w:delText>when investigating an incident</w:delText>
        </w:r>
        <w:r w:rsidR="005B33A4" w:rsidDel="00B81D2C">
          <w:delText>,</w:delText>
        </w:r>
        <w:r w:rsidR="00FC361E" w:rsidRPr="0019603A" w:rsidDel="00B81D2C">
          <w:delText xml:space="preserve"> how is IALA to deal with AI </w:delText>
        </w:r>
        <w:r w:rsidR="00FC4FAF" w:rsidDel="00B81D2C">
          <w:delText>d</w:delText>
        </w:r>
        <w:r w:rsidR="00FC361E" w:rsidRPr="0019603A" w:rsidDel="00B81D2C">
          <w:delText xml:space="preserve">ecision </w:delText>
        </w:r>
        <w:r w:rsidR="00FC4FAF" w:rsidDel="00B81D2C">
          <w:delText>s</w:delText>
        </w:r>
        <w:r w:rsidR="00FC361E" w:rsidRPr="0019603A" w:rsidDel="00B81D2C">
          <w:delText xml:space="preserve">upport </w:delText>
        </w:r>
        <w:r w:rsidR="00FC4FAF" w:rsidDel="00B81D2C">
          <w:delText>t</w:delText>
        </w:r>
        <w:r w:rsidR="00FC361E" w:rsidRPr="0019603A" w:rsidDel="00B81D2C">
          <w:delText>ools)</w:delText>
        </w:r>
        <w:r w:rsidR="009739A7" w:rsidDel="00B81D2C">
          <w:delText>;</w:delText>
        </w:r>
      </w:del>
    </w:p>
    <w:p w14:paraId="7984261A" w14:textId="50F8F82B" w:rsidR="003662FF" w:rsidRPr="0019603A" w:rsidDel="00B81D2C" w:rsidRDefault="003662FF" w:rsidP="0019603A">
      <w:pPr>
        <w:pStyle w:val="List1"/>
        <w:numPr>
          <w:ilvl w:val="0"/>
          <w:numId w:val="44"/>
        </w:numPr>
        <w:suppressAutoHyphens/>
        <w:rPr>
          <w:del w:id="355" w:author="Christians, Olaf" w:date="2025-10-02T10:02:00Z"/>
        </w:rPr>
      </w:pPr>
      <w:del w:id="356" w:author="Christians, Olaf" w:date="2025-10-02T10:02:00Z">
        <w:r w:rsidRPr="0019603A" w:rsidDel="00B81D2C">
          <w:delText xml:space="preserve">State of the </w:delText>
        </w:r>
        <w:r w:rsidR="005442CC" w:rsidDel="00B81D2C">
          <w:delText>AI</w:delText>
        </w:r>
        <w:r w:rsidRPr="0019603A" w:rsidDel="00B81D2C">
          <w:delText xml:space="preserve"> system when a decision is made</w:delText>
        </w:r>
        <w:r w:rsidR="009739A7" w:rsidDel="00B81D2C">
          <w:delText>;</w:delText>
        </w:r>
        <w:r w:rsidRPr="0019603A" w:rsidDel="00B81D2C">
          <w:delText xml:space="preserve"> </w:delText>
        </w:r>
      </w:del>
    </w:p>
    <w:p w14:paraId="5DB6A6E9" w14:textId="78F08A1C" w:rsidR="003662FF" w:rsidRPr="0019603A" w:rsidDel="00B81D2C" w:rsidRDefault="003662FF" w:rsidP="0019603A">
      <w:pPr>
        <w:pStyle w:val="List1"/>
        <w:numPr>
          <w:ilvl w:val="0"/>
          <w:numId w:val="44"/>
        </w:numPr>
        <w:suppressAutoHyphens/>
        <w:rPr>
          <w:del w:id="357" w:author="Christians, Olaf" w:date="2025-10-02T10:02:00Z"/>
        </w:rPr>
      </w:pPr>
      <w:del w:id="358" w:author="Christians, Olaf" w:date="2025-10-02T10:02:00Z">
        <w:r w:rsidRPr="0019603A" w:rsidDel="00B81D2C">
          <w:delText xml:space="preserve">Conflict between different </w:delText>
        </w:r>
        <w:r w:rsidR="005442CC" w:rsidDel="00B81D2C">
          <w:delText>AI</w:delText>
        </w:r>
        <w:r w:rsidRPr="0019603A" w:rsidDel="00B81D2C">
          <w:delText xml:space="preserve"> systems in the same domain</w:delText>
        </w:r>
        <w:r w:rsidR="009739A7" w:rsidDel="00B81D2C">
          <w:delText>;</w:delText>
        </w:r>
        <w:r w:rsidRPr="0019603A" w:rsidDel="00B81D2C">
          <w:delText xml:space="preserve"> </w:delText>
        </w:r>
      </w:del>
    </w:p>
    <w:p w14:paraId="432E0F09" w14:textId="72B53E1C" w:rsidR="003662FF" w:rsidRPr="0019603A" w:rsidDel="00B81D2C" w:rsidRDefault="003662FF" w:rsidP="0019603A">
      <w:pPr>
        <w:pStyle w:val="List1"/>
        <w:numPr>
          <w:ilvl w:val="0"/>
          <w:numId w:val="44"/>
        </w:numPr>
        <w:suppressAutoHyphens/>
        <w:rPr>
          <w:del w:id="359" w:author="Christians, Olaf" w:date="2025-10-02T10:02:00Z"/>
        </w:rPr>
      </w:pPr>
      <w:del w:id="360" w:author="Christians, Olaf" w:date="2025-10-02T10:02:00Z">
        <w:r w:rsidRPr="0019603A" w:rsidDel="00B81D2C">
          <w:delText xml:space="preserve">The patenting of </w:delText>
        </w:r>
        <w:r w:rsidR="005442CC" w:rsidDel="00B81D2C">
          <w:delText>AI</w:delText>
        </w:r>
        <w:r w:rsidRPr="0019603A" w:rsidDel="00B81D2C">
          <w:delText xml:space="preserve"> systems</w:delText>
        </w:r>
        <w:r w:rsidR="009739A7" w:rsidDel="00B81D2C">
          <w:delText>;</w:delText>
        </w:r>
        <w:r w:rsidRPr="0019603A" w:rsidDel="00B81D2C">
          <w:delText xml:space="preserve"> </w:delText>
        </w:r>
      </w:del>
    </w:p>
    <w:p w14:paraId="0889D18E" w14:textId="00FE77C3" w:rsidR="0019603A" w:rsidDel="00B81D2C" w:rsidRDefault="003662FF" w:rsidP="0019603A">
      <w:pPr>
        <w:pStyle w:val="List1"/>
        <w:numPr>
          <w:ilvl w:val="0"/>
          <w:numId w:val="44"/>
        </w:numPr>
        <w:suppressAutoHyphens/>
        <w:rPr>
          <w:del w:id="361" w:author="Christians, Olaf" w:date="2025-10-02T10:02:00Z"/>
        </w:rPr>
      </w:pPr>
      <w:del w:id="362" w:author="Christians, Olaf" w:date="2025-10-02T10:02:00Z">
        <w:r w:rsidRPr="0019603A" w:rsidDel="00B81D2C">
          <w:delText>The commercial value of working and tested AI systems</w:delText>
        </w:r>
        <w:r w:rsidR="00616B8A" w:rsidDel="00B81D2C">
          <w:delText>;</w:delText>
        </w:r>
        <w:r w:rsidR="009739A7" w:rsidDel="00B81D2C">
          <w:delText xml:space="preserve"> and</w:delText>
        </w:r>
      </w:del>
    </w:p>
    <w:p w14:paraId="552C4578" w14:textId="155FAF0E" w:rsidR="00E36947" w:rsidRPr="0019603A" w:rsidDel="00B81D2C" w:rsidRDefault="00E36947" w:rsidP="0019603A">
      <w:pPr>
        <w:pStyle w:val="List1"/>
        <w:numPr>
          <w:ilvl w:val="0"/>
          <w:numId w:val="44"/>
        </w:numPr>
        <w:suppressAutoHyphens/>
        <w:rPr>
          <w:del w:id="363" w:author="Christians, Olaf" w:date="2025-10-02T10:02:00Z"/>
        </w:rPr>
      </w:pPr>
      <w:del w:id="364" w:author="Christians, Olaf" w:date="2025-10-02T10:02:00Z">
        <w:r w:rsidDel="00B81D2C">
          <w:delText>Data privacy issues</w:delText>
        </w:r>
        <w:r w:rsidR="009739A7" w:rsidDel="00B81D2C">
          <w:delText>.</w:delText>
        </w:r>
      </w:del>
    </w:p>
    <w:p w14:paraId="635FF3AC" w14:textId="5A72B657" w:rsidR="002F6679" w:rsidDel="00B81D2C" w:rsidRDefault="002F6679" w:rsidP="002F6679">
      <w:pPr>
        <w:pStyle w:val="Heading2"/>
        <w:rPr>
          <w:del w:id="365" w:author="Christians, Olaf" w:date="2025-10-02T10:02:00Z"/>
        </w:rPr>
      </w:pPr>
      <w:bookmarkStart w:id="366" w:name="_Toc125453629"/>
      <w:del w:id="367" w:author="Christians, Olaf" w:date="2025-10-02T10:02:00Z">
        <w:r w:rsidDel="00B81D2C">
          <w:delText>Bias</w:delText>
        </w:r>
        <w:bookmarkEnd w:id="366"/>
      </w:del>
    </w:p>
    <w:p w14:paraId="7D59B11A" w14:textId="7DCA0C02" w:rsidR="002F6679" w:rsidRPr="005D5EA9" w:rsidDel="00B81D2C" w:rsidRDefault="002F6679" w:rsidP="005D5EA9">
      <w:pPr>
        <w:pStyle w:val="Heading2separationline"/>
        <w:rPr>
          <w:del w:id="368" w:author="Christians, Olaf" w:date="2025-10-02T10:02:00Z"/>
        </w:rPr>
      </w:pPr>
    </w:p>
    <w:p w14:paraId="73140A50" w14:textId="1072E8FA" w:rsidR="002F6679" w:rsidDel="00B81D2C" w:rsidRDefault="00A05E4F" w:rsidP="005D5EA9">
      <w:pPr>
        <w:pStyle w:val="BodyText"/>
        <w:rPr>
          <w:del w:id="369" w:author="Christians, Olaf" w:date="2025-10-02T10:02:00Z"/>
        </w:rPr>
      </w:pPr>
      <w:del w:id="370" w:author="Christians, Olaf" w:date="2025-10-02T10:02:00Z">
        <w:r w:rsidDel="00B81D2C">
          <w:delText xml:space="preserve">Bias </w:delText>
        </w:r>
        <w:r w:rsidR="005442CC" w:rsidDel="00B81D2C">
          <w:delText>includes</w:delText>
        </w:r>
        <w:r w:rsidR="005D5EA9" w:rsidDel="00B81D2C">
          <w:delText xml:space="preserve"> potential c</w:delText>
        </w:r>
        <w:r w:rsidR="002F6679" w:rsidDel="00B81D2C">
          <w:delText>ultural, gender</w:delText>
        </w:r>
        <w:r w:rsidR="00440B2B" w:rsidDel="00B81D2C">
          <w:delText>, race</w:delText>
        </w:r>
        <w:r w:rsidR="005442CC" w:rsidDel="00B81D2C">
          <w:delText>,</w:delText>
        </w:r>
        <w:r w:rsidR="005D5EA9" w:rsidDel="00B81D2C">
          <w:delText xml:space="preserve"> and</w:delText>
        </w:r>
        <w:r w:rsidR="002F6679" w:rsidDel="00B81D2C">
          <w:delText xml:space="preserve"> commercial</w:delText>
        </w:r>
        <w:r w:rsidR="005D5EA9" w:rsidDel="00B81D2C">
          <w:delText xml:space="preserve"> biases</w:delText>
        </w:r>
        <w:r w:rsidR="00A34FE8" w:rsidDel="00B81D2C">
          <w:delText xml:space="preserve">. Aspects of bias will reflect </w:delText>
        </w:r>
        <w:r w:rsidR="00E36947" w:rsidDel="00B81D2C">
          <w:delText>the data used for training</w:delText>
        </w:r>
        <w:r w:rsidR="005D5EA9" w:rsidDel="00B81D2C">
          <w:delText>.</w:delText>
        </w:r>
      </w:del>
    </w:p>
    <w:p w14:paraId="429D9F0E" w14:textId="4F7EDE3C" w:rsidR="002F6679" w:rsidDel="00B81D2C" w:rsidRDefault="000D0715" w:rsidP="002F6679">
      <w:pPr>
        <w:pStyle w:val="BodyText"/>
        <w:rPr>
          <w:del w:id="371" w:author="Christians, Olaf" w:date="2025-10-02T10:02:00Z"/>
        </w:rPr>
      </w:pPr>
      <w:del w:id="372" w:author="Christians, Olaf" w:date="2025-10-02T10:02:00Z">
        <w:r w:rsidRPr="000D0715" w:rsidDel="00B81D2C">
          <w:delText xml:space="preserve">For example, these biases may become apparent when AI is used to detect which VTS operator is at </w:delText>
        </w:r>
        <w:r w:rsidR="00A05E4F" w:rsidDel="00B81D2C">
          <w:delText>a specified</w:delText>
        </w:r>
        <w:r w:rsidRPr="000D0715" w:rsidDel="00B81D2C">
          <w:delText xml:space="preserve"> operating position, the operator’s attentiveness, and activity over the period of a shift.</w:delText>
        </w:r>
        <w:r w:rsidR="0002193F" w:rsidDel="00B81D2C">
          <w:delText xml:space="preserve"> </w:delText>
        </w:r>
      </w:del>
    </w:p>
    <w:p w14:paraId="33EBC6C9" w14:textId="7AC347C3" w:rsidR="002F6679" w:rsidDel="00B81D2C" w:rsidRDefault="002F6679" w:rsidP="002F6679">
      <w:pPr>
        <w:pStyle w:val="Heading2"/>
        <w:rPr>
          <w:del w:id="373" w:author="Christians, Olaf" w:date="2025-10-02T10:02:00Z"/>
        </w:rPr>
      </w:pPr>
      <w:bookmarkStart w:id="374" w:name="_Toc125453630"/>
      <w:commentRangeStart w:id="375"/>
      <w:del w:id="376" w:author="Christians, Olaf" w:date="2025-10-02T10:02:00Z">
        <w:r w:rsidDel="00B81D2C">
          <w:delText>Accuracy</w:delText>
        </w:r>
        <w:bookmarkEnd w:id="374"/>
        <w:r w:rsidDel="00B81D2C">
          <w:delText xml:space="preserve"> </w:delText>
        </w:r>
        <w:commentRangeEnd w:id="375"/>
        <w:r w:rsidR="00C341E0" w:rsidDel="00B81D2C">
          <w:rPr>
            <w:rStyle w:val="CommentReference"/>
            <w:rFonts w:asciiTheme="minorHAnsi" w:eastAsiaTheme="minorHAnsi" w:hAnsiTheme="minorHAnsi" w:cstheme="minorBidi"/>
            <w:b w:val="0"/>
            <w:caps w:val="0"/>
            <w:color w:val="auto"/>
          </w:rPr>
          <w:commentReference w:id="375"/>
        </w:r>
      </w:del>
    </w:p>
    <w:p w14:paraId="332CC21C" w14:textId="30A4FF9F" w:rsidR="002F6679" w:rsidRPr="005D5EA9" w:rsidDel="00B81D2C" w:rsidRDefault="002F6679" w:rsidP="005D5EA9">
      <w:pPr>
        <w:pStyle w:val="Heading2separationline"/>
        <w:rPr>
          <w:del w:id="377" w:author="Christians, Olaf" w:date="2025-10-02T10:02:00Z"/>
        </w:rPr>
      </w:pPr>
    </w:p>
    <w:p w14:paraId="58768F46" w14:textId="62A55BC0" w:rsidR="00E474C5" w:rsidDel="00B81D2C" w:rsidRDefault="00A05E4F" w:rsidP="00802E56">
      <w:pPr>
        <w:pStyle w:val="BodyText"/>
        <w:rPr>
          <w:del w:id="378" w:author="Christians, Olaf" w:date="2025-10-02T10:02:00Z"/>
        </w:rPr>
      </w:pPr>
      <w:del w:id="379" w:author="Christians, Olaf" w:date="2025-10-02T10:02:00Z">
        <w:r w:rsidDel="00B81D2C">
          <w:delText>Accuracy of AI is identified through a confidence score.</w:delText>
        </w:r>
        <w:r w:rsidR="0002193F" w:rsidDel="00B81D2C">
          <w:delText xml:space="preserve"> </w:delText>
        </w:r>
        <w:r w:rsidR="00802E56" w:rsidRPr="00802E56" w:rsidDel="00B81D2C">
          <w:delText xml:space="preserve">A </w:delText>
        </w:r>
        <w:r w:rsidR="0002193F" w:rsidDel="00B81D2C">
          <w:delText>c</w:delText>
        </w:r>
        <w:r w:rsidR="00802E56" w:rsidRPr="00802E56" w:rsidDel="00B81D2C">
          <w:delText xml:space="preserve">onfidence </w:delText>
        </w:r>
        <w:r w:rsidR="0002193F" w:rsidDel="00B81D2C">
          <w:delText>s</w:delText>
        </w:r>
        <w:r w:rsidR="00802E56" w:rsidRPr="00802E56" w:rsidDel="00B81D2C">
          <w:delText xml:space="preserve">core is a number between 0 and 1 that represents the likelihood that the output of a </w:delText>
        </w:r>
        <w:r w:rsidR="0002193F" w:rsidDel="00B81D2C">
          <w:delText>m</w:delText>
        </w:r>
        <w:r w:rsidR="00802E56" w:rsidRPr="00802E56" w:rsidDel="00B81D2C">
          <w:delText xml:space="preserve">achine </w:delText>
        </w:r>
        <w:r w:rsidR="0002193F" w:rsidDel="00B81D2C">
          <w:delText>l</w:delText>
        </w:r>
        <w:r w:rsidR="00802E56" w:rsidRPr="00802E56" w:rsidDel="00B81D2C">
          <w:delText>earning model is correct and will satisfy a user’s request</w:delText>
        </w:r>
        <w:r w:rsidR="00A34FE8" w:rsidDel="00B81D2C">
          <w:delText xml:space="preserve">, where </w:delText>
        </w:r>
        <w:r w:rsidR="00E36947" w:rsidDel="00B81D2C">
          <w:delText>1 represent a 100% accuracy.</w:delText>
        </w:r>
        <w:r w:rsidR="00802E56" w:rsidDel="00B81D2C">
          <w:delText xml:space="preserve"> </w:delText>
        </w:r>
      </w:del>
    </w:p>
    <w:p w14:paraId="36E6DA91" w14:textId="66D2163C" w:rsidR="00802E56" w:rsidDel="00B81D2C" w:rsidRDefault="00802E56" w:rsidP="00802E56">
      <w:pPr>
        <w:pStyle w:val="BodyText"/>
        <w:rPr>
          <w:del w:id="380" w:author="Christians, Olaf" w:date="2025-10-02T10:02:00Z"/>
        </w:rPr>
      </w:pPr>
      <w:del w:id="381" w:author="Christians, Olaf" w:date="2025-10-02T10:02:00Z">
        <w:r w:rsidDel="00B81D2C">
          <w:delText>As an example</w:delText>
        </w:r>
        <w:r w:rsidR="00E474C5" w:rsidDel="00B81D2C">
          <w:delText>,</w:delText>
        </w:r>
        <w:r w:rsidDel="00B81D2C">
          <w:delText xml:space="preserve"> using Microsoft’s breakdown of </w:delText>
        </w:r>
        <w:r w:rsidR="0002193F" w:rsidDel="00B81D2C">
          <w:delText>c</w:delText>
        </w:r>
        <w:r w:rsidDel="00B81D2C">
          <w:delText xml:space="preserve">onfidence </w:delText>
        </w:r>
        <w:r w:rsidR="0002193F" w:rsidDel="00B81D2C">
          <w:delText>s</w:delText>
        </w:r>
        <w:r w:rsidDel="00B81D2C">
          <w:delText xml:space="preserve">core’s meaning for an </w:delText>
        </w:r>
        <w:r w:rsidR="0002193F" w:rsidDel="00B81D2C">
          <w:delText>i</w:delText>
        </w:r>
        <w:r w:rsidDel="00B81D2C">
          <w:delText xml:space="preserve">nteractive </w:delText>
        </w:r>
        <w:r w:rsidR="0002193F" w:rsidDel="00B81D2C">
          <w:delText>v</w:delText>
        </w:r>
        <w:r w:rsidDel="00B81D2C">
          <w:delText xml:space="preserve">oice </w:delText>
        </w:r>
        <w:r w:rsidR="0002193F" w:rsidDel="00B81D2C">
          <w:delText>r</w:delText>
        </w:r>
        <w:r w:rsidDel="00B81D2C">
          <w:delText>esponse system can be categorized as follows:</w:delText>
        </w:r>
      </w:del>
    </w:p>
    <w:p w14:paraId="48B06991" w14:textId="73AD6C27" w:rsidR="00802E56" w:rsidDel="00B81D2C" w:rsidRDefault="00802E56" w:rsidP="00F066E3">
      <w:pPr>
        <w:pStyle w:val="Bullet1"/>
        <w:rPr>
          <w:del w:id="382" w:author="Christians, Olaf" w:date="2025-10-02T10:02:00Z"/>
        </w:rPr>
      </w:pPr>
      <w:del w:id="383" w:author="Christians, Olaf" w:date="2025-10-02T10:02:00Z">
        <w:r w:rsidDel="00B81D2C">
          <w:delText>Over 0.7: the prediction is a strong candidate for answering the user query.</w:delText>
        </w:r>
      </w:del>
    </w:p>
    <w:p w14:paraId="32CEAA28" w14:textId="2D0610F7" w:rsidR="00802E56" w:rsidDel="00B81D2C" w:rsidRDefault="00802E56" w:rsidP="00F066E3">
      <w:pPr>
        <w:pStyle w:val="Bullet1"/>
        <w:rPr>
          <w:del w:id="384" w:author="Christians, Olaf" w:date="2025-10-02T10:02:00Z"/>
        </w:rPr>
      </w:pPr>
      <w:del w:id="385" w:author="Christians, Olaf" w:date="2025-10-02T10:02:00Z">
        <w:r w:rsidDel="00B81D2C">
          <w:delText>Between 0.3 and 0.7: the prediction can partially answer the request.</w:delText>
        </w:r>
      </w:del>
    </w:p>
    <w:p w14:paraId="43FF7B06" w14:textId="272D6560" w:rsidR="00371625" w:rsidDel="00B81D2C" w:rsidRDefault="00802E56" w:rsidP="00F066E3">
      <w:pPr>
        <w:pStyle w:val="Bullet1"/>
        <w:rPr>
          <w:del w:id="386" w:author="Christians, Olaf" w:date="2025-10-02T10:02:00Z"/>
        </w:rPr>
      </w:pPr>
      <w:del w:id="387" w:author="Christians, Olaf" w:date="2025-10-02T10:02:00Z">
        <w:r w:rsidDel="00B81D2C">
          <w:delText>Below 0.3: the prediction is probably not a good choice.</w:delText>
        </w:r>
      </w:del>
    </w:p>
    <w:p w14:paraId="23DB6FD9" w14:textId="18561FF0" w:rsidR="00055EB4" w:rsidDel="00B81D2C" w:rsidRDefault="00055EB4" w:rsidP="00CF47FC">
      <w:pPr>
        <w:pStyle w:val="Bullet1"/>
        <w:numPr>
          <w:ilvl w:val="0"/>
          <w:numId w:val="0"/>
        </w:numPr>
        <w:rPr>
          <w:del w:id="388" w:author="Christians, Olaf" w:date="2025-10-02T10:02:00Z"/>
        </w:rPr>
      </w:pPr>
      <w:del w:id="389" w:author="Christians, Olaf" w:date="2025-10-02T10:02:00Z">
        <w:r w:rsidDel="00B81D2C">
          <w:delText>In practical applications</w:delText>
        </w:r>
        <w:r w:rsidR="00CF47FC" w:rsidDel="00B81D2C">
          <w:delText>,</w:delText>
        </w:r>
        <w:r w:rsidDel="00B81D2C">
          <w:delText xml:space="preserve"> confidence values </w:delText>
        </w:r>
        <w:r w:rsidR="00A34FE8" w:rsidDel="00B81D2C">
          <w:delText>close to 1 are</w:delText>
        </w:r>
        <w:r w:rsidDel="00B81D2C">
          <w:delText xml:space="preserve"> </w:delText>
        </w:r>
        <w:r w:rsidR="00CF47FC" w:rsidDel="00B81D2C">
          <w:delText>required</w:delText>
        </w:r>
        <w:r w:rsidDel="00B81D2C">
          <w:delText xml:space="preserve"> in safety critical systems. </w:delText>
        </w:r>
        <w:r w:rsidR="00FE7685" w:rsidDel="00B81D2C">
          <w:delText>The new methods used in AI and ML require new approaches to test and evaluate the confidence</w:delText>
        </w:r>
        <w:r w:rsidR="00CF47FC" w:rsidDel="00B81D2C">
          <w:delText xml:space="preserve"> in,</w:delText>
        </w:r>
        <w:r w:rsidR="00FE7685" w:rsidDel="00B81D2C">
          <w:delText xml:space="preserve"> </w:delText>
        </w:r>
        <w:r w:rsidR="00CF47FC" w:rsidDel="00B81D2C">
          <w:delText xml:space="preserve">and </w:delText>
        </w:r>
        <w:r w:rsidR="00FE7685" w:rsidDel="00B81D2C">
          <w:delText>accuracy of</w:delText>
        </w:r>
        <w:r w:rsidR="00CF47FC" w:rsidDel="00B81D2C">
          <w:delText>,</w:delText>
        </w:r>
        <w:r w:rsidR="00FE7685" w:rsidDel="00B81D2C">
          <w:delText xml:space="preserve"> AI based system</w:delText>
        </w:r>
        <w:r w:rsidR="00CF47FC" w:rsidDel="00B81D2C">
          <w:delText>s</w:delText>
        </w:r>
        <w:r w:rsidR="00FE7685" w:rsidDel="00B81D2C">
          <w:delText>.</w:delText>
        </w:r>
        <w:r w:rsidR="0002193F" w:rsidDel="00B81D2C">
          <w:delText xml:space="preserve"> </w:delText>
        </w:r>
        <w:r w:rsidR="00FE7685" w:rsidDel="00B81D2C">
          <w:delText>This means that new approaches are required for audit and certification of AI systems.</w:delText>
        </w:r>
        <w:r w:rsidR="0002193F" w:rsidDel="00B81D2C">
          <w:delText xml:space="preserve"> </w:delText>
        </w:r>
      </w:del>
    </w:p>
    <w:p w14:paraId="67EC6E5A" w14:textId="076D1FE6" w:rsidR="002F6679" w:rsidDel="00B81D2C" w:rsidRDefault="006C59AF" w:rsidP="002F6679">
      <w:pPr>
        <w:pStyle w:val="Heading2"/>
        <w:rPr>
          <w:del w:id="390" w:author="Christians, Olaf" w:date="2025-10-02T10:02:00Z"/>
        </w:rPr>
      </w:pPr>
      <w:bookmarkStart w:id="391" w:name="_Toc125453631"/>
      <w:del w:id="392" w:author="Christians, Olaf" w:date="2025-10-02T10:02:00Z">
        <w:r w:rsidDel="00B81D2C">
          <w:delText>Transparency</w:delText>
        </w:r>
        <w:bookmarkEnd w:id="391"/>
      </w:del>
    </w:p>
    <w:p w14:paraId="4E0B97CC" w14:textId="006D6E56" w:rsidR="002F6679" w:rsidRPr="005D5EA9" w:rsidDel="00B81D2C" w:rsidRDefault="002F6679" w:rsidP="005D5EA9">
      <w:pPr>
        <w:pStyle w:val="Heading2separationline"/>
        <w:rPr>
          <w:del w:id="393" w:author="Christians, Olaf" w:date="2025-10-02T10:02:00Z"/>
        </w:rPr>
      </w:pPr>
    </w:p>
    <w:p w14:paraId="74526F00" w14:textId="1883CCCA" w:rsidR="002F6679" w:rsidDel="00B81D2C" w:rsidRDefault="005D5EA9" w:rsidP="002F6679">
      <w:pPr>
        <w:pStyle w:val="BodyText"/>
        <w:rPr>
          <w:del w:id="394" w:author="Christians, Olaf" w:date="2025-10-02T10:02:00Z"/>
        </w:rPr>
      </w:pPr>
      <w:del w:id="395" w:author="Christians, Olaf" w:date="2025-10-02T10:02:00Z">
        <w:r w:rsidRPr="005D5EA9" w:rsidDel="00B81D2C">
          <w:delText>IALA has traditionally used systems that are deterministic</w:delText>
        </w:r>
        <w:r w:rsidR="00E34A10" w:rsidDel="00B81D2C">
          <w:delText>.</w:delText>
        </w:r>
        <w:r w:rsidRPr="005D5EA9" w:rsidDel="00B81D2C">
          <w:delText xml:space="preserve"> </w:delText>
        </w:r>
        <w:r w:rsidR="00E34A10" w:rsidDel="00B81D2C">
          <w:delText>This means that</w:delText>
        </w:r>
        <w:r w:rsidRPr="005D5EA9" w:rsidDel="00B81D2C">
          <w:delText xml:space="preserve"> the systems are rules based and</w:delText>
        </w:r>
        <w:r w:rsidR="00930340" w:rsidDel="00B81D2C">
          <w:delText>,</w:delText>
        </w:r>
        <w:r w:rsidRPr="005D5EA9" w:rsidDel="00B81D2C">
          <w:delText xml:space="preserve"> for the same inputs, the same output is guaranteed. </w:delText>
        </w:r>
        <w:r w:rsidDel="00B81D2C">
          <w:delText xml:space="preserve">Users </w:delText>
        </w:r>
        <w:r w:rsidR="004F4DF3" w:rsidDel="00B81D2C">
          <w:delText>should be</w:delText>
        </w:r>
        <w:r w:rsidDel="00B81D2C">
          <w:delText xml:space="preserve"> sure of the same</w:delText>
        </w:r>
        <w:r w:rsidR="00930340" w:rsidDel="00B81D2C">
          <w:delText xml:space="preserve"> result</w:delText>
        </w:r>
        <w:r w:rsidDel="00B81D2C">
          <w:delText xml:space="preserve"> when AI systems are used.</w:delText>
        </w:r>
      </w:del>
    </w:p>
    <w:p w14:paraId="1E4A71C2" w14:textId="515ABF9A" w:rsidR="00E36947" w:rsidDel="00B81D2C" w:rsidRDefault="006C59AF" w:rsidP="006C59AF">
      <w:pPr>
        <w:pStyle w:val="BodyText"/>
        <w:rPr>
          <w:del w:id="396" w:author="Christians, Olaf" w:date="2025-10-02T10:02:00Z"/>
        </w:rPr>
      </w:pPr>
      <w:del w:id="397" w:author="Christians, Olaf" w:date="2025-10-02T10:02:00Z">
        <w:r w:rsidDel="00B81D2C">
          <w:delText>Transparency</w:delText>
        </w:r>
        <w:r w:rsidR="003A76CC" w:rsidDel="00B81D2C">
          <w:delText xml:space="preserve"> is </w:delText>
        </w:r>
        <w:r w:rsidDel="00B81D2C">
          <w:delText xml:space="preserve">required </w:delText>
        </w:r>
        <w:r w:rsidR="003A76CC" w:rsidDel="00B81D2C">
          <w:delText>w</w:delText>
        </w:r>
        <w:r w:rsidR="00381CF1" w:rsidDel="00B81D2C">
          <w:delText>hen decisions are made in an AI system where the user has no insight as to how the decision was made.</w:delText>
        </w:r>
      </w:del>
    </w:p>
    <w:p w14:paraId="52EBDC30" w14:textId="11166648" w:rsidR="006C59AF" w:rsidDel="00B81D2C" w:rsidRDefault="00E36947" w:rsidP="006C59AF">
      <w:pPr>
        <w:pStyle w:val="BodyText"/>
        <w:rPr>
          <w:del w:id="398" w:author="Christians, Olaf" w:date="2025-10-02T10:02:00Z"/>
        </w:rPr>
      </w:pPr>
      <w:del w:id="399" w:author="Christians, Olaf" w:date="2025-10-02T10:02:00Z">
        <w:r w:rsidDel="00B81D2C">
          <w:delText xml:space="preserve">AI methods are combined statistical methods. </w:delText>
        </w:r>
        <w:commentRangeStart w:id="400"/>
        <w:r w:rsidDel="00B81D2C">
          <w:delText>The decisions made by AI are usually not explainable</w:delText>
        </w:r>
        <w:commentRangeEnd w:id="400"/>
        <w:r w:rsidR="00D80EF8" w:rsidDel="00B81D2C">
          <w:rPr>
            <w:rStyle w:val="CommentReference"/>
          </w:rPr>
          <w:commentReference w:id="400"/>
        </w:r>
        <w:r w:rsidDel="00B81D2C">
          <w:delText xml:space="preserve">. </w:delText>
        </w:r>
        <w:r w:rsidR="006C59AF" w:rsidDel="00B81D2C">
          <w:delText xml:space="preserve">The </w:delText>
        </w:r>
        <w:r w:rsidR="002E55C5" w:rsidDel="00B81D2C">
          <w:delText xml:space="preserve">statistical approach </w:delText>
        </w:r>
        <w:r w:rsidR="005E22D0" w:rsidDel="00B81D2C">
          <w:delText>implemented</w:delText>
        </w:r>
        <w:r w:rsidR="002E55C5" w:rsidDel="00B81D2C">
          <w:delText xml:space="preserve"> in the AI, </w:delText>
        </w:r>
        <w:r w:rsidR="006C59AF" w:rsidDel="00B81D2C">
          <w:delText xml:space="preserve">and </w:delText>
        </w:r>
        <w:r w:rsidR="002E55C5" w:rsidDel="00B81D2C">
          <w:delText xml:space="preserve">the </w:delText>
        </w:r>
        <w:r w:rsidR="006C59AF" w:rsidDel="00B81D2C">
          <w:delText>data used for training</w:delText>
        </w:r>
        <w:r w:rsidR="002E55C5" w:rsidDel="00B81D2C">
          <w:delText xml:space="preserve"> in the AI system,</w:delText>
        </w:r>
        <w:r w:rsidR="006C59AF" w:rsidDel="00B81D2C">
          <w:delText xml:space="preserve"> should be declared and the </w:delText>
        </w:r>
        <w:r w:rsidR="002E55C5" w:rsidDel="00B81D2C">
          <w:delText xml:space="preserve">approach </w:delText>
        </w:r>
        <w:r w:rsidR="006C59AF" w:rsidDel="00B81D2C">
          <w:delText>should be able to be explained.</w:delText>
        </w:r>
      </w:del>
    </w:p>
    <w:p w14:paraId="7BD07D4D" w14:textId="483C2D03" w:rsidR="00F066E3" w:rsidRPr="00F066E3" w:rsidDel="00B81D2C" w:rsidRDefault="002F6679" w:rsidP="00F066E3">
      <w:pPr>
        <w:pStyle w:val="Heading2"/>
        <w:rPr>
          <w:del w:id="401" w:author="Christians, Olaf" w:date="2025-10-02T10:02:00Z"/>
        </w:rPr>
      </w:pPr>
      <w:bookmarkStart w:id="402" w:name="_Toc125453632"/>
      <w:del w:id="403" w:author="Christians, Olaf" w:date="2025-10-02T10:02:00Z">
        <w:r w:rsidRPr="00F066E3" w:rsidDel="00B81D2C">
          <w:delText>State of AI</w:delText>
        </w:r>
        <w:r w:rsidR="003A76CC" w:rsidRPr="00F066E3" w:rsidDel="00B81D2C">
          <w:delText xml:space="preserve"> when A decision is made</w:delText>
        </w:r>
        <w:bookmarkEnd w:id="402"/>
        <w:r w:rsidRPr="00F066E3" w:rsidDel="00B81D2C">
          <w:delText xml:space="preserve"> </w:delText>
        </w:r>
      </w:del>
    </w:p>
    <w:p w14:paraId="19096CC6" w14:textId="4797B07E" w:rsidR="002F6679" w:rsidRPr="00F066E3" w:rsidDel="00B81D2C" w:rsidRDefault="002F6679" w:rsidP="00F066E3">
      <w:pPr>
        <w:pStyle w:val="Heading2separationline"/>
        <w:rPr>
          <w:del w:id="404" w:author="Christians, Olaf" w:date="2025-10-02T10:02:00Z"/>
        </w:rPr>
      </w:pPr>
    </w:p>
    <w:p w14:paraId="0DA47A65" w14:textId="577F2055" w:rsidR="005E22D0" w:rsidDel="00B81D2C" w:rsidRDefault="005D5EA9">
      <w:pPr>
        <w:pStyle w:val="BodyText"/>
        <w:rPr>
          <w:del w:id="405" w:author="Christians, Olaf" w:date="2025-10-02T10:02:00Z"/>
        </w:rPr>
      </w:pPr>
      <w:del w:id="406" w:author="Christians, Olaf" w:date="2025-10-02T10:02:00Z">
        <w:r w:rsidRPr="005D5EA9" w:rsidDel="00B81D2C">
          <w:delText xml:space="preserve">The accuracy of </w:delText>
        </w:r>
        <w:r w:rsidR="005E22D0" w:rsidDel="00B81D2C">
          <w:delText xml:space="preserve">an </w:delText>
        </w:r>
        <w:r w:rsidRPr="005D5EA9" w:rsidDel="00B81D2C">
          <w:delText>AI system</w:delText>
        </w:r>
        <w:r w:rsidR="00DD4EF1" w:rsidDel="00B81D2C">
          <w:delText xml:space="preserve"> </w:delText>
        </w:r>
        <w:r w:rsidR="005E22D0" w:rsidDel="00B81D2C">
          <w:delText>relies</w:delText>
        </w:r>
        <w:r w:rsidR="00DD4EF1" w:rsidDel="00B81D2C">
          <w:delText xml:space="preserve"> on the implementation of a statistical approach. In addition, the accuracy</w:delText>
        </w:r>
        <w:r w:rsidRPr="005D5EA9" w:rsidDel="00B81D2C">
          <w:delText xml:space="preserve"> is based on the quantity and quality of the data used in training</w:delText>
        </w:r>
        <w:r w:rsidDel="00B81D2C">
          <w:delText xml:space="preserve"> and </w:delText>
        </w:r>
        <w:r w:rsidR="005036EF" w:rsidDel="00B81D2C">
          <w:delText xml:space="preserve">any </w:delText>
        </w:r>
        <w:r w:rsidDel="00B81D2C">
          <w:delText xml:space="preserve">new data </w:delText>
        </w:r>
        <w:r w:rsidR="005E22D0" w:rsidDel="00B81D2C">
          <w:delText xml:space="preserve">that </w:delText>
        </w:r>
        <w:r w:rsidDel="00B81D2C">
          <w:delText>has been processed</w:delText>
        </w:r>
        <w:r w:rsidRPr="005D5EA9" w:rsidDel="00B81D2C">
          <w:delText>.</w:delText>
        </w:r>
        <w:r w:rsidDel="00B81D2C">
          <w:delText xml:space="preserve"> </w:delText>
        </w:r>
        <w:r w:rsidR="005C6762" w:rsidDel="00B81D2C">
          <w:delText xml:space="preserve">The state of the AI when a decision is made should be auditable (see </w:delText>
        </w:r>
        <w:r w:rsidR="009739A7" w:rsidDel="00B81D2C">
          <w:fldChar w:fldCharType="begin"/>
        </w:r>
        <w:r w:rsidR="009739A7" w:rsidDel="00B81D2C">
          <w:delInstrText xml:space="preserve"> REF _Ref125453840 \r \h </w:delInstrText>
        </w:r>
        <w:r w:rsidR="009739A7" w:rsidDel="00B81D2C">
          <w:fldChar w:fldCharType="separate"/>
        </w:r>
      </w:del>
      <w:ins w:id="407" w:author="Jaime Alvarez" w:date="2023-01-24T11:57:00Z">
        <w:del w:id="408" w:author="Christians, Olaf" w:date="2025-10-02T10:02:00Z">
          <w:r w:rsidR="009739A7" w:rsidDel="00B81D2C">
            <w:delText>APPENDIX 1</w:delText>
          </w:r>
        </w:del>
      </w:ins>
      <w:del w:id="409" w:author="Christians, Olaf" w:date="2025-10-02T10:02:00Z">
        <w:r w:rsidR="009739A7" w:rsidDel="00B81D2C">
          <w:fldChar w:fldCharType="end"/>
        </w:r>
        <w:r w:rsidR="005C6762" w:rsidDel="00B81D2C">
          <w:delText xml:space="preserve">). </w:delText>
        </w:r>
      </w:del>
    </w:p>
    <w:p w14:paraId="3D37B9EA" w14:textId="107DAA79" w:rsidR="002F6679" w:rsidDel="00B81D2C" w:rsidRDefault="002F6679" w:rsidP="005E22D0">
      <w:pPr>
        <w:pStyle w:val="Heading2"/>
        <w:rPr>
          <w:del w:id="410" w:author="Christians, Olaf" w:date="2025-10-02T10:02:00Z"/>
        </w:rPr>
      </w:pPr>
      <w:bookmarkStart w:id="411" w:name="_Toc125453633"/>
      <w:del w:id="412" w:author="Christians, Olaf" w:date="2025-10-02T10:02:00Z">
        <w:r w:rsidDel="00B81D2C">
          <w:delText>Conflict of systems in the same domain</w:delText>
        </w:r>
        <w:bookmarkEnd w:id="411"/>
      </w:del>
    </w:p>
    <w:p w14:paraId="1DE42552" w14:textId="4001A1C6" w:rsidR="002F6679" w:rsidRPr="00EB4B37" w:rsidDel="00B81D2C" w:rsidRDefault="002F6679" w:rsidP="002F6679">
      <w:pPr>
        <w:pStyle w:val="Heading2separationline"/>
        <w:rPr>
          <w:del w:id="413" w:author="Christians, Olaf" w:date="2025-10-02T10:02:00Z"/>
        </w:rPr>
      </w:pPr>
    </w:p>
    <w:p w14:paraId="197939F4" w14:textId="248B27B5" w:rsidR="002F6679" w:rsidDel="00B81D2C" w:rsidRDefault="005D5EA9" w:rsidP="002F6679">
      <w:pPr>
        <w:pStyle w:val="BodyText"/>
        <w:rPr>
          <w:del w:id="414" w:author="Christians, Olaf" w:date="2025-10-02T10:02:00Z"/>
        </w:rPr>
      </w:pPr>
      <w:del w:id="415" w:author="Christians, Olaf" w:date="2025-10-02T10:02:00Z">
        <w:r w:rsidRPr="005D5EA9" w:rsidDel="00B81D2C">
          <w:delText xml:space="preserve">Each </w:delText>
        </w:r>
        <w:r w:rsidDel="00B81D2C">
          <w:delText xml:space="preserve">AI </w:delText>
        </w:r>
        <w:r w:rsidRPr="005D5EA9" w:rsidDel="00B81D2C">
          <w:delText xml:space="preserve">system </w:delText>
        </w:r>
        <w:r w:rsidR="00D94559" w:rsidDel="00B81D2C">
          <w:delText>relies on</w:delText>
        </w:r>
        <w:r w:rsidR="004C454A" w:rsidRPr="005D5EA9" w:rsidDel="00B81D2C">
          <w:delText xml:space="preserve"> </w:delText>
        </w:r>
        <w:r w:rsidR="00C22CD9" w:rsidDel="00B81D2C">
          <w:delText xml:space="preserve">the implementation of </w:delText>
        </w:r>
        <w:r w:rsidRPr="005D5EA9" w:rsidDel="00B81D2C">
          <w:delText xml:space="preserve">different AI </w:delText>
        </w:r>
        <w:r w:rsidR="001B7FFD" w:rsidDel="00B81D2C">
          <w:delText>statistical approach</w:delText>
        </w:r>
        <w:r w:rsidR="00D94559" w:rsidDel="00B81D2C">
          <w:delText>es</w:delText>
        </w:r>
        <w:r w:rsidR="005E22D0" w:rsidDel="00B81D2C">
          <w:delText>.</w:delText>
        </w:r>
        <w:r w:rsidR="00C22CD9" w:rsidDel="00B81D2C">
          <w:delText xml:space="preserve"> </w:delText>
        </w:r>
        <w:r w:rsidR="005E22D0" w:rsidDel="00B81D2C">
          <w:delText>They</w:delText>
        </w:r>
        <w:r w:rsidR="00104BD8" w:rsidDel="00B81D2C">
          <w:delText xml:space="preserve"> can</w:delText>
        </w:r>
        <w:r w:rsidRPr="005D5EA9" w:rsidDel="00B81D2C">
          <w:delText xml:space="preserve"> </w:delText>
        </w:r>
        <w:r w:rsidR="005E22D0" w:rsidDel="00B81D2C">
          <w:delText xml:space="preserve">also </w:delText>
        </w:r>
        <w:r w:rsidRPr="005D5EA9" w:rsidDel="00B81D2C">
          <w:delText xml:space="preserve">use different training </w:delText>
        </w:r>
        <w:r w:rsidR="00104BD8" w:rsidRPr="005D5EA9" w:rsidDel="00B81D2C">
          <w:delText>data</w:delText>
        </w:r>
        <w:r w:rsidR="00D94559" w:rsidDel="00B81D2C">
          <w:delText>,</w:delText>
        </w:r>
        <w:r w:rsidR="00104BD8" w:rsidRPr="005D5EA9" w:rsidDel="00B81D2C">
          <w:delText xml:space="preserve"> </w:delText>
        </w:r>
        <w:r w:rsidR="00D94559" w:rsidDel="00B81D2C">
          <w:delText>with</w:delText>
        </w:r>
        <w:r w:rsidRPr="005D5EA9" w:rsidDel="00B81D2C">
          <w:delText xml:space="preserve"> access to different sensors </w:delText>
        </w:r>
        <w:r w:rsidR="005E22D0" w:rsidDel="00B81D2C">
          <w:delText>and</w:delText>
        </w:r>
        <w:r w:rsidRPr="005D5EA9" w:rsidDel="00B81D2C">
          <w:delText xml:space="preserve"> live data streams</w:delText>
        </w:r>
        <w:r w:rsidR="005E22D0" w:rsidDel="00B81D2C">
          <w:delText>,</w:delText>
        </w:r>
        <w:r w:rsidR="006532BE" w:rsidDel="00B81D2C">
          <w:delText xml:space="preserve"> working to</w:delText>
        </w:r>
        <w:r w:rsidR="00104BD8" w:rsidDel="00B81D2C">
          <w:delText xml:space="preserve"> deliver </w:delText>
        </w:r>
        <w:r w:rsidR="00FD7496" w:rsidDel="00B81D2C">
          <w:delText xml:space="preserve">similar </w:delText>
        </w:r>
        <w:r w:rsidR="00104BD8" w:rsidDel="00B81D2C">
          <w:delText>outputs.</w:delText>
        </w:r>
        <w:r w:rsidR="002F6679" w:rsidDel="00B81D2C">
          <w:delText xml:space="preserve"> </w:delText>
        </w:r>
      </w:del>
    </w:p>
    <w:p w14:paraId="229707DF" w14:textId="3A9D2F71" w:rsidR="00CE2037" w:rsidDel="00B81D2C" w:rsidRDefault="0081445B" w:rsidP="002F6679">
      <w:pPr>
        <w:pStyle w:val="BodyText"/>
        <w:rPr>
          <w:del w:id="416" w:author="Christians, Olaf" w:date="2025-10-02T10:02:00Z"/>
        </w:rPr>
      </w:pPr>
      <w:del w:id="417" w:author="Christians, Olaf" w:date="2025-10-02T10:02:00Z">
        <w:r w:rsidDel="00B81D2C">
          <w:delText>For example</w:delText>
        </w:r>
        <w:r w:rsidR="0002193F" w:rsidDel="00B81D2C">
          <w:delText>,</w:delText>
        </w:r>
        <w:r w:rsidDel="00B81D2C">
          <w:delText xml:space="preserve"> </w:delText>
        </w:r>
        <w:r w:rsidR="0002193F" w:rsidDel="00B81D2C">
          <w:delText>s</w:delText>
        </w:r>
        <w:r w:rsidR="00CE2037" w:rsidRPr="00CE2037" w:rsidDel="00B81D2C">
          <w:delText>hip route optim</w:delText>
        </w:r>
        <w:r w:rsidR="0002193F" w:rsidDel="00B81D2C">
          <w:delText>iza</w:delText>
        </w:r>
        <w:r w:rsidR="00CE2037" w:rsidRPr="00CE2037" w:rsidDel="00B81D2C">
          <w:delText>tion will use several different data sources</w:delText>
        </w:r>
        <w:r w:rsidR="00596602" w:rsidDel="00B81D2C">
          <w:delText>,</w:delText>
        </w:r>
        <w:r w:rsidR="00CE2037" w:rsidRPr="00CE2037" w:rsidDel="00B81D2C">
          <w:delText xml:space="preserve"> including port of departure, type of ship and weather forecasts along the route</w:delText>
        </w:r>
        <w:r w:rsidR="00787947" w:rsidDel="00B81D2C">
          <w:delText>. This</w:delText>
        </w:r>
        <w:r w:rsidR="00CE2037" w:rsidRPr="00CE2037" w:rsidDel="00B81D2C">
          <w:delText xml:space="preserve"> will allow an optim</w:delText>
        </w:r>
        <w:r w:rsidR="0002193F" w:rsidDel="00B81D2C">
          <w:delText>ize</w:delText>
        </w:r>
        <w:r w:rsidR="00CE2037" w:rsidRPr="00CE2037" w:rsidDel="00B81D2C">
          <w:delText>d route to be provided. Different route optim</w:delText>
        </w:r>
        <w:r w:rsidR="0002193F" w:rsidDel="00B81D2C">
          <w:delText>iza</w:delText>
        </w:r>
        <w:r w:rsidR="00CE2037" w:rsidRPr="00CE2037" w:rsidDel="00B81D2C">
          <w:delText xml:space="preserve">tion companies use different AI </w:delText>
        </w:r>
        <w:r w:rsidR="00C14CFD" w:rsidDel="00B81D2C">
          <w:delText>approaches</w:delText>
        </w:r>
        <w:r w:rsidR="00596602" w:rsidDel="00B81D2C">
          <w:delText>,</w:delText>
        </w:r>
        <w:r w:rsidR="00C14CFD" w:rsidRPr="00CE2037" w:rsidDel="00B81D2C">
          <w:delText xml:space="preserve"> </w:delText>
        </w:r>
        <w:r w:rsidR="00787947" w:rsidDel="00B81D2C">
          <w:delText>which may</w:delText>
        </w:r>
        <w:r w:rsidR="00CE2037" w:rsidRPr="00CE2037" w:rsidDel="00B81D2C">
          <w:delText xml:space="preserve"> provide </w:delText>
        </w:r>
        <w:r w:rsidDel="00B81D2C">
          <w:delText>different</w:delText>
        </w:r>
        <w:r w:rsidR="00CE2037" w:rsidRPr="00CE2037" w:rsidDel="00B81D2C">
          <w:delText xml:space="preserve"> routes.</w:delText>
        </w:r>
      </w:del>
    </w:p>
    <w:p w14:paraId="3AFB6DD4" w14:textId="33C36BBA" w:rsidR="002F6679" w:rsidDel="00B81D2C" w:rsidRDefault="002F6679" w:rsidP="002F6679">
      <w:pPr>
        <w:pStyle w:val="Heading2"/>
        <w:rPr>
          <w:del w:id="418" w:author="Christians, Olaf" w:date="2025-10-02T10:02:00Z"/>
        </w:rPr>
      </w:pPr>
      <w:bookmarkStart w:id="419" w:name="_Toc125453634"/>
      <w:del w:id="420" w:author="Christians, Olaf" w:date="2025-10-02T10:02:00Z">
        <w:r w:rsidDel="00B81D2C">
          <w:delText>Patents</w:delText>
        </w:r>
        <w:bookmarkEnd w:id="419"/>
      </w:del>
    </w:p>
    <w:p w14:paraId="5AB12FFC" w14:textId="6B089B67" w:rsidR="002F6679" w:rsidRPr="00EB4B37" w:rsidDel="00B81D2C" w:rsidRDefault="002F6679" w:rsidP="002F6679">
      <w:pPr>
        <w:pStyle w:val="Heading2separationline"/>
        <w:rPr>
          <w:del w:id="421" w:author="Christians, Olaf" w:date="2025-10-02T10:02:00Z"/>
        </w:rPr>
      </w:pPr>
    </w:p>
    <w:p w14:paraId="52371A7C" w14:textId="7F4E707D" w:rsidR="002F6679" w:rsidDel="00B81D2C" w:rsidRDefault="00104BD8" w:rsidP="002F6679">
      <w:pPr>
        <w:pStyle w:val="BodyText"/>
        <w:rPr>
          <w:del w:id="422" w:author="Christians, Olaf" w:date="2025-10-02T10:02:00Z"/>
        </w:rPr>
      </w:pPr>
      <w:del w:id="423" w:author="Christians, Olaf" w:date="2025-10-02T10:02:00Z">
        <w:r w:rsidDel="00B81D2C">
          <w:delText>T</w:delText>
        </w:r>
        <w:r w:rsidR="00445B18" w:rsidDel="00B81D2C">
          <w:delText>his refers to t</w:delText>
        </w:r>
        <w:r w:rsidDel="00B81D2C">
          <w:delText>he need to declare the patent status of various systems used in the IALA domain</w:delText>
        </w:r>
        <w:r w:rsidR="00F066E3" w:rsidDel="00B81D2C">
          <w:delText xml:space="preserve">, which </w:delText>
        </w:r>
        <w:r w:rsidDel="00B81D2C">
          <w:delText xml:space="preserve">should include </w:delText>
        </w:r>
        <w:r w:rsidR="00787947" w:rsidDel="00B81D2C">
          <w:delText xml:space="preserve">declaration of </w:delText>
        </w:r>
        <w:r w:rsidDel="00B81D2C">
          <w:delText>AI systems</w:delText>
        </w:r>
        <w:r w:rsidR="00787947" w:rsidDel="00B81D2C">
          <w:delText xml:space="preserve"> used</w:delText>
        </w:r>
        <w:r w:rsidDel="00B81D2C">
          <w:delText>.</w:delText>
        </w:r>
        <w:r w:rsidR="006234AA" w:rsidDel="00B81D2C">
          <w:delText xml:space="preserve"> </w:delText>
        </w:r>
        <w:r w:rsidR="0087102D" w:rsidRPr="00FE7685" w:rsidDel="00B81D2C">
          <w:delText xml:space="preserve">This may include </w:delText>
        </w:r>
        <w:r w:rsidR="006234AA" w:rsidRPr="00FE7685" w:rsidDel="00B81D2C">
          <w:delText>a subset of a patent, or different providers may refer to the same AI patent.</w:delText>
        </w:r>
        <w:r w:rsidR="006234AA" w:rsidDel="00B81D2C">
          <w:delText xml:space="preserve"> </w:delText>
        </w:r>
      </w:del>
    </w:p>
    <w:p w14:paraId="030CAF75" w14:textId="6FC8E28F" w:rsidR="002F6679" w:rsidDel="00B81D2C" w:rsidRDefault="002F6679" w:rsidP="002F6679">
      <w:pPr>
        <w:pStyle w:val="Heading2"/>
        <w:rPr>
          <w:del w:id="424" w:author="Christians, Olaf" w:date="2025-10-02T10:02:00Z"/>
        </w:rPr>
      </w:pPr>
      <w:bookmarkStart w:id="425" w:name="_Toc125453635"/>
      <w:del w:id="426" w:author="Christians, Olaf" w:date="2025-10-02T10:02:00Z">
        <w:r w:rsidDel="00B81D2C">
          <w:delText>Commercial Value</w:delText>
        </w:r>
        <w:bookmarkEnd w:id="425"/>
      </w:del>
    </w:p>
    <w:p w14:paraId="18B3C9BD" w14:textId="08A86ADC" w:rsidR="002F6679" w:rsidRPr="00EB4B37" w:rsidDel="00B81D2C" w:rsidRDefault="002F6679" w:rsidP="002F6679">
      <w:pPr>
        <w:pStyle w:val="Heading2separationline"/>
        <w:rPr>
          <w:del w:id="427" w:author="Christians, Olaf" w:date="2025-10-02T10:02:00Z"/>
        </w:rPr>
      </w:pPr>
    </w:p>
    <w:p w14:paraId="34F276DD" w14:textId="4F78989F" w:rsidR="002F6679" w:rsidDel="00B81D2C" w:rsidRDefault="00104BD8" w:rsidP="002F6679">
      <w:pPr>
        <w:pStyle w:val="BodyText"/>
        <w:rPr>
          <w:del w:id="428" w:author="Christians, Olaf" w:date="2025-10-02T10:02:00Z"/>
        </w:rPr>
      </w:pPr>
      <w:del w:id="429" w:author="Christians, Olaf" w:date="2025-10-02T10:02:00Z">
        <w:r w:rsidDel="00B81D2C">
          <w:delText>Th</w:delText>
        </w:r>
        <w:r w:rsidR="00445B18" w:rsidDel="00B81D2C">
          <w:delText>is refers to th</w:delText>
        </w:r>
        <w:r w:rsidDel="00B81D2C">
          <w:delText>e commercial value of</w:delText>
        </w:r>
        <w:r w:rsidR="00445B18" w:rsidDel="00B81D2C">
          <w:delText xml:space="preserve"> AI systems.</w:delText>
        </w:r>
        <w:r w:rsidR="0002193F" w:rsidDel="00B81D2C">
          <w:delText xml:space="preserve"> </w:delText>
        </w:r>
        <w:r w:rsidR="00445B18" w:rsidDel="00B81D2C">
          <w:delText>The value of</w:delText>
        </w:r>
        <w:r w:rsidDel="00B81D2C">
          <w:delText xml:space="preserve"> some AI systems can be very high and the </w:delText>
        </w:r>
        <w:r w:rsidR="00E9441B" w:rsidDel="00B81D2C">
          <w:delText>protection</w:delText>
        </w:r>
        <w:r w:rsidDel="00B81D2C">
          <w:delText xml:space="preserve"> of these</w:delText>
        </w:r>
        <w:r w:rsidR="00445B18" w:rsidDel="00B81D2C">
          <w:delText>, as well as</w:delText>
        </w:r>
        <w:r w:rsidDel="00B81D2C">
          <w:delText xml:space="preserve"> the associated training data</w:delText>
        </w:r>
        <w:r w:rsidR="006234AA" w:rsidDel="00B81D2C">
          <w:delText>,</w:delText>
        </w:r>
        <w:r w:rsidDel="00B81D2C">
          <w:delText xml:space="preserve"> needs to be considered</w:delText>
        </w:r>
        <w:r w:rsidR="004A6BDF" w:rsidDel="00B81D2C">
          <w:delText>.</w:delText>
        </w:r>
      </w:del>
    </w:p>
    <w:p w14:paraId="7B08E48D" w14:textId="77777777" w:rsidR="005E22D0" w:rsidRDefault="005E22D0" w:rsidP="002F6679">
      <w:pPr>
        <w:pStyle w:val="BodyText"/>
      </w:pPr>
    </w:p>
    <w:p w14:paraId="450A6C3F" w14:textId="120860EB" w:rsidR="007C61BD" w:rsidRDefault="007C61BD" w:rsidP="0002193F">
      <w:pPr>
        <w:pStyle w:val="Heading1"/>
      </w:pPr>
      <w:bookmarkStart w:id="430" w:name="_Toc125453636"/>
      <w:commentRangeStart w:id="431"/>
      <w:r>
        <w:t>Benefits and Challenges of AI within the IALA Context</w:t>
      </w:r>
      <w:bookmarkEnd w:id="430"/>
      <w:r>
        <w:t xml:space="preserve"> </w:t>
      </w:r>
      <w:commentRangeEnd w:id="431"/>
      <w:r w:rsidR="00C341E0">
        <w:rPr>
          <w:rStyle w:val="CommentReference"/>
          <w:rFonts w:asciiTheme="minorHAnsi" w:eastAsiaTheme="minorHAnsi" w:hAnsiTheme="minorHAnsi" w:cstheme="minorBidi"/>
          <w:b w:val="0"/>
          <w:bCs w:val="0"/>
          <w:caps w:val="0"/>
          <w:color w:val="auto"/>
        </w:rPr>
        <w:commentReference w:id="431"/>
      </w:r>
    </w:p>
    <w:p w14:paraId="667ADBC7" w14:textId="77777777" w:rsidR="007C61BD" w:rsidRPr="005D5EA9" w:rsidRDefault="007C61BD" w:rsidP="0098256A">
      <w:pPr>
        <w:pStyle w:val="Heading1separationline"/>
        <w:keepNext/>
        <w:keepLines/>
      </w:pPr>
    </w:p>
    <w:p w14:paraId="6E6D52C6" w14:textId="69439398" w:rsidR="003607EF" w:rsidDel="00DF52F9" w:rsidRDefault="003607EF" w:rsidP="0098256A">
      <w:pPr>
        <w:pStyle w:val="BodyText"/>
        <w:keepNext/>
        <w:keepLines/>
        <w:rPr>
          <w:del w:id="432" w:author="Christians, Olaf" w:date="2025-10-02T10:11:00Z"/>
        </w:rPr>
      </w:pPr>
      <w:del w:id="433" w:author="Christians, Olaf" w:date="2025-10-02T10:11:00Z">
        <w:r w:rsidDel="00DF52F9">
          <w:delText>There are identified benefits and challenges with the use of AI. These have been adapted to the IALA context</w:delText>
        </w:r>
        <w:r w:rsidR="0073415C" w:rsidDel="00DF52F9">
          <w:delText xml:space="preserve"> and include those identified in</w:delText>
        </w:r>
        <w:r w:rsidR="00F066E3" w:rsidDel="00DF52F9">
          <w:delText xml:space="preserve"> </w:delText>
        </w:r>
        <w:r w:rsidR="00445B18" w:rsidDel="00DF52F9">
          <w:fldChar w:fldCharType="begin"/>
        </w:r>
        <w:r w:rsidR="00445B18" w:rsidDel="00DF52F9">
          <w:delInstrText xml:space="preserve"> REF _Ref115382313 \h </w:delInstrText>
        </w:r>
        <w:r w:rsidR="00445B18" w:rsidDel="00DF52F9">
          <w:fldChar w:fldCharType="separate"/>
        </w:r>
        <w:r w:rsidR="00B662B2" w:rsidDel="00DF52F9">
          <w:delText xml:space="preserve">Table </w:delText>
        </w:r>
        <w:r w:rsidR="00B662B2" w:rsidDel="00DF52F9">
          <w:rPr>
            <w:noProof/>
          </w:rPr>
          <w:delText>1</w:delText>
        </w:r>
        <w:r w:rsidR="00445B18" w:rsidDel="00DF52F9">
          <w:fldChar w:fldCharType="end"/>
        </w:r>
        <w:r w:rsidR="00445B18" w:rsidDel="00DF52F9">
          <w:delText>.</w:delText>
        </w:r>
        <w:r w:rsidDel="00DF52F9">
          <w:delText xml:space="preserve"> </w:delText>
        </w:r>
      </w:del>
    </w:p>
    <w:p w14:paraId="6064F6BC" w14:textId="436D1F25" w:rsidR="003607EF" w:rsidDel="00DF52F9" w:rsidRDefault="003607EF" w:rsidP="00445B18">
      <w:pPr>
        <w:pStyle w:val="Tablecaption"/>
        <w:suppressAutoHyphens/>
        <w:ind w:left="567" w:hanging="567"/>
        <w:rPr>
          <w:del w:id="434" w:author="Christians, Olaf" w:date="2025-10-02T10:11:00Z"/>
        </w:rPr>
      </w:pPr>
      <w:bookmarkStart w:id="435" w:name="_Ref115382313"/>
      <w:bookmarkStart w:id="436" w:name="_Toc115385426"/>
      <w:del w:id="437" w:author="Christians, Olaf" w:date="2025-10-02T10:11:00Z">
        <w:r w:rsidDel="00DF52F9">
          <w:delText xml:space="preserve">Table </w:delText>
        </w:r>
        <w:r w:rsidDel="00DF52F9">
          <w:fldChar w:fldCharType="begin"/>
        </w:r>
        <w:r w:rsidDel="00DF52F9">
          <w:delInstrText xml:space="preserve"> SEQ Table \* ARABIC </w:delInstrText>
        </w:r>
        <w:r w:rsidDel="00DF52F9">
          <w:fldChar w:fldCharType="separate"/>
        </w:r>
        <w:r w:rsidR="00B662B2" w:rsidDel="00DF52F9">
          <w:rPr>
            <w:noProof/>
          </w:rPr>
          <w:delText>1</w:delText>
        </w:r>
        <w:r w:rsidDel="00DF52F9">
          <w:fldChar w:fldCharType="end"/>
        </w:r>
        <w:bookmarkEnd w:id="435"/>
        <w:r w:rsidDel="00DF52F9">
          <w:delText xml:space="preserve"> </w:delText>
        </w:r>
        <w:r w:rsidR="004D1AA2" w:rsidDel="00DF52F9">
          <w:tab/>
        </w:r>
        <w:r w:rsidDel="00DF52F9">
          <w:delText xml:space="preserve"> Examples and Challenges of AI in the IALA Context</w:delText>
        </w:r>
        <w:bookmarkEnd w:id="436"/>
      </w:del>
    </w:p>
    <w:tbl>
      <w:tblPr>
        <w:tblStyle w:val="TableGrid"/>
        <w:tblW w:w="0" w:type="auto"/>
        <w:tblLook w:val="04A0" w:firstRow="1" w:lastRow="0" w:firstColumn="1" w:lastColumn="0" w:noHBand="0" w:noVBand="1"/>
      </w:tblPr>
      <w:tblGrid>
        <w:gridCol w:w="5097"/>
        <w:gridCol w:w="5098"/>
      </w:tblGrid>
      <w:tr w:rsidR="003607EF" w:rsidDel="00DF52F9" w14:paraId="7927C37B" w14:textId="5DC390E1" w:rsidTr="003607EF">
        <w:trPr>
          <w:del w:id="438" w:author="Christians, Olaf" w:date="2025-10-02T10:11:00Z"/>
        </w:trPr>
        <w:tc>
          <w:tcPr>
            <w:tcW w:w="5097" w:type="dxa"/>
          </w:tcPr>
          <w:p w14:paraId="43A178EC" w14:textId="4C7D0D87" w:rsidR="003607EF" w:rsidDel="00DF52F9" w:rsidRDefault="003607EF" w:rsidP="00445B18">
            <w:pPr>
              <w:pStyle w:val="Tableheading"/>
              <w:suppressAutoHyphens/>
              <w:rPr>
                <w:del w:id="439" w:author="Christians, Olaf" w:date="2025-10-02T10:11:00Z"/>
              </w:rPr>
            </w:pPr>
            <w:del w:id="440" w:author="Christians, Olaf" w:date="2025-10-02T10:11:00Z">
              <w:r w:rsidDel="00DF52F9">
                <w:delText>Examples</w:delText>
              </w:r>
            </w:del>
          </w:p>
        </w:tc>
        <w:tc>
          <w:tcPr>
            <w:tcW w:w="5098" w:type="dxa"/>
          </w:tcPr>
          <w:p w14:paraId="24A8C203" w14:textId="733545CC" w:rsidR="003607EF" w:rsidDel="00DF52F9" w:rsidRDefault="003607EF" w:rsidP="00445B18">
            <w:pPr>
              <w:pStyle w:val="Tableheading"/>
              <w:suppressAutoHyphens/>
              <w:rPr>
                <w:del w:id="441" w:author="Christians, Olaf" w:date="2025-10-02T10:11:00Z"/>
              </w:rPr>
            </w:pPr>
            <w:del w:id="442" w:author="Christians, Olaf" w:date="2025-10-02T10:11:00Z">
              <w:r w:rsidDel="00DF52F9">
                <w:delText>Challenges</w:delText>
              </w:r>
            </w:del>
          </w:p>
        </w:tc>
      </w:tr>
      <w:tr w:rsidR="003607EF" w:rsidDel="00DF52F9" w14:paraId="5D964CB7" w14:textId="2725AA29" w:rsidTr="003607EF">
        <w:trPr>
          <w:del w:id="443" w:author="Christians, Olaf" w:date="2025-10-02T10:11:00Z"/>
        </w:trPr>
        <w:tc>
          <w:tcPr>
            <w:tcW w:w="5097" w:type="dxa"/>
          </w:tcPr>
          <w:p w14:paraId="5B63BFD6" w14:textId="550AF574" w:rsidR="003607EF" w:rsidDel="00DF52F9" w:rsidRDefault="003607EF" w:rsidP="0098256A">
            <w:pPr>
              <w:pStyle w:val="InsetList"/>
              <w:rPr>
                <w:del w:id="444" w:author="Christians, Olaf" w:date="2025-10-02T10:11:00Z"/>
              </w:rPr>
            </w:pPr>
            <w:del w:id="445" w:author="Christians, Olaf" w:date="2025-10-02T10:11:00Z">
              <w:r w:rsidDel="00DF52F9">
                <w:delText>Ensuring VTS operator focus</w:delText>
              </w:r>
            </w:del>
          </w:p>
          <w:p w14:paraId="1CC36E5A" w14:textId="1A7F2E71" w:rsidR="003607EF" w:rsidDel="00DF52F9" w:rsidRDefault="003607EF" w:rsidP="0098256A">
            <w:pPr>
              <w:pStyle w:val="InsetList"/>
              <w:rPr>
                <w:del w:id="446" w:author="Christians, Olaf" w:date="2025-10-02T10:11:00Z"/>
              </w:rPr>
            </w:pPr>
            <w:del w:id="447" w:author="Christians, Olaf" w:date="2025-10-02T10:11:00Z">
              <w:r w:rsidDel="00DF52F9">
                <w:delText>Approach and departure management</w:delText>
              </w:r>
            </w:del>
          </w:p>
          <w:p w14:paraId="106D44F8" w14:textId="3C66D80A" w:rsidR="003607EF" w:rsidDel="00DF52F9" w:rsidRDefault="003607EF" w:rsidP="0098256A">
            <w:pPr>
              <w:pStyle w:val="InsetList"/>
              <w:rPr>
                <w:del w:id="448" w:author="Christians, Olaf" w:date="2025-10-02T10:11:00Z"/>
              </w:rPr>
            </w:pPr>
            <w:del w:id="449" w:author="Christians, Olaf" w:date="2025-10-02T10:11:00Z">
              <w:r w:rsidDel="00DF52F9">
                <w:delText>AtoN system availability management for both maintenance and service availability</w:delText>
              </w:r>
            </w:del>
          </w:p>
          <w:p w14:paraId="4AFBA281" w14:textId="1332FB97" w:rsidR="003607EF" w:rsidDel="00DF52F9" w:rsidRDefault="003607EF" w:rsidP="0098256A">
            <w:pPr>
              <w:pStyle w:val="InsetList"/>
              <w:rPr>
                <w:del w:id="450" w:author="Christians, Olaf" w:date="2025-10-02T10:11:00Z"/>
              </w:rPr>
            </w:pPr>
            <w:del w:id="451" w:author="Christians, Olaf" w:date="2025-10-02T10:11:00Z">
              <w:r w:rsidDel="00DF52F9">
                <w:delText>Use of AI in Radar target extraction</w:delText>
              </w:r>
            </w:del>
          </w:p>
          <w:p w14:paraId="3296027C" w14:textId="2F9512DF" w:rsidR="003607EF" w:rsidDel="00DF52F9" w:rsidRDefault="003607EF" w:rsidP="0098256A">
            <w:pPr>
              <w:pStyle w:val="InsetList"/>
              <w:rPr>
                <w:del w:id="452" w:author="Christians, Olaf" w:date="2025-10-02T10:11:00Z"/>
              </w:rPr>
            </w:pPr>
            <w:del w:id="453" w:author="Christians, Olaf" w:date="2025-10-02T10:11:00Z">
              <w:r w:rsidDel="00DF52F9">
                <w:delText>AI to detect ships using CCTV cameras</w:delText>
              </w:r>
            </w:del>
          </w:p>
          <w:p w14:paraId="5AA677B9" w14:textId="31B6EF60" w:rsidR="003607EF" w:rsidDel="00DF52F9" w:rsidRDefault="003607EF" w:rsidP="0098256A">
            <w:pPr>
              <w:pStyle w:val="InsetList"/>
              <w:rPr>
                <w:del w:id="454" w:author="Christians, Olaf" w:date="2025-10-02T10:11:00Z"/>
              </w:rPr>
            </w:pPr>
            <w:del w:id="455" w:author="Christians, Olaf" w:date="2025-10-02T10:11:00Z">
              <w:r w:rsidDel="00DF52F9">
                <w:delText>VTS situational awareness</w:delText>
              </w:r>
            </w:del>
          </w:p>
        </w:tc>
        <w:tc>
          <w:tcPr>
            <w:tcW w:w="5098" w:type="dxa"/>
          </w:tcPr>
          <w:p w14:paraId="225B0CA1" w14:textId="678B0B55" w:rsidR="003607EF" w:rsidDel="00DF52F9" w:rsidRDefault="003607EF" w:rsidP="0098256A">
            <w:pPr>
              <w:pStyle w:val="InsetList"/>
              <w:rPr>
                <w:del w:id="456" w:author="Christians, Olaf" w:date="2025-10-02T10:11:00Z"/>
              </w:rPr>
            </w:pPr>
            <w:del w:id="457" w:author="Christians, Olaf" w:date="2025-10-02T10:11:00Z">
              <w:r w:rsidDel="00DF52F9">
                <w:delText>Applicable data</w:delText>
              </w:r>
            </w:del>
          </w:p>
          <w:p w14:paraId="1A00416D" w14:textId="68E59B4C" w:rsidR="003607EF" w:rsidDel="00DF52F9" w:rsidRDefault="003607EF" w:rsidP="0098256A">
            <w:pPr>
              <w:pStyle w:val="InsetList"/>
              <w:rPr>
                <w:del w:id="458" w:author="Christians, Olaf" w:date="2025-10-02T10:11:00Z"/>
              </w:rPr>
            </w:pPr>
            <w:del w:id="459" w:author="Christians, Olaf" w:date="2025-10-02T10:11:00Z">
              <w:r w:rsidDel="00DF52F9">
                <w:delText>Transformation of processes</w:delText>
              </w:r>
            </w:del>
          </w:p>
          <w:p w14:paraId="16DAAA46" w14:textId="1392A837" w:rsidR="003607EF" w:rsidDel="00DF52F9" w:rsidRDefault="003607EF" w:rsidP="0098256A">
            <w:pPr>
              <w:pStyle w:val="InsetList"/>
              <w:rPr>
                <w:del w:id="460" w:author="Christians, Olaf" w:date="2025-10-02T10:11:00Z"/>
              </w:rPr>
            </w:pPr>
            <w:del w:id="461" w:author="Christians, Olaf" w:date="2025-10-02T10:11:00Z">
              <w:r w:rsidDel="00DF52F9">
                <w:delText>AI training processes</w:delText>
              </w:r>
            </w:del>
          </w:p>
          <w:p w14:paraId="5DC2F155" w14:textId="6B94737D" w:rsidR="003607EF" w:rsidDel="00DF52F9" w:rsidRDefault="003607EF" w:rsidP="0098256A">
            <w:pPr>
              <w:pStyle w:val="InsetList"/>
              <w:rPr>
                <w:del w:id="462" w:author="Christians, Olaf" w:date="2025-10-02T10:11:00Z"/>
              </w:rPr>
            </w:pPr>
            <w:del w:id="463" w:author="Christians, Olaf" w:date="2025-10-02T10:11:00Z">
              <w:r w:rsidDel="00DF52F9">
                <w:delText>Gathering the data for the data model</w:delText>
              </w:r>
            </w:del>
          </w:p>
          <w:p w14:paraId="4540FBF1" w14:textId="07A38111" w:rsidR="003607EF" w:rsidDel="00DF52F9" w:rsidRDefault="003607EF" w:rsidP="0098256A">
            <w:pPr>
              <w:pStyle w:val="InsetList"/>
              <w:rPr>
                <w:del w:id="464" w:author="Christians, Olaf" w:date="2025-10-02T10:11:00Z"/>
              </w:rPr>
            </w:pPr>
            <w:del w:id="465" w:author="Christians, Olaf" w:date="2025-10-02T10:11:00Z">
              <w:r w:rsidDel="00DF52F9">
                <w:delText>Audit regime for AI</w:delText>
              </w:r>
            </w:del>
          </w:p>
          <w:p w14:paraId="3F4BE4D3" w14:textId="269B1948" w:rsidR="003607EF" w:rsidDel="00DF52F9" w:rsidRDefault="003607EF" w:rsidP="00104BD8">
            <w:pPr>
              <w:pStyle w:val="BodyText"/>
              <w:rPr>
                <w:del w:id="466" w:author="Christians, Olaf" w:date="2025-10-02T10:11:00Z"/>
              </w:rPr>
            </w:pPr>
          </w:p>
        </w:tc>
      </w:tr>
    </w:tbl>
    <w:p w14:paraId="5FDD23E3" w14:textId="77777777" w:rsidR="00DF52F9" w:rsidRDefault="00DF52F9" w:rsidP="00DF52F9">
      <w:pPr>
        <w:pStyle w:val="BodyText"/>
        <w:rPr>
          <w:ins w:id="467" w:author="Christians, Olaf" w:date="2025-10-02T10:11:00Z"/>
        </w:rPr>
      </w:pPr>
      <w:bookmarkStart w:id="468" w:name="_Toc125453637"/>
    </w:p>
    <w:p w14:paraId="75D6A8D7" w14:textId="128A549F" w:rsidR="00DF52F9" w:rsidRPr="00DF52F9" w:rsidRDefault="00DF52F9" w:rsidP="00DF52F9">
      <w:pPr>
        <w:pStyle w:val="BodyText"/>
        <w:rPr>
          <w:ins w:id="469" w:author="Christians, Olaf" w:date="2025-10-02T10:11:00Z"/>
          <w:b/>
          <w:bCs/>
          <w:i/>
          <w:iCs/>
          <w:rPrChange w:id="470" w:author="Christians, Olaf" w:date="2025-10-02T10:20:00Z">
            <w:rPr>
              <w:ins w:id="471" w:author="Christians, Olaf" w:date="2025-10-02T10:11:00Z"/>
            </w:rPr>
          </w:rPrChange>
        </w:rPr>
      </w:pPr>
      <w:ins w:id="472" w:author="Christians, Olaf" w:date="2025-10-02T10:11:00Z">
        <w:r w:rsidRPr="00DF52F9">
          <w:rPr>
            <w:b/>
            <w:bCs/>
            <w:i/>
            <w:iCs/>
            <w:rPrChange w:id="473" w:author="Christians, Olaf" w:date="2025-10-02T10:20:00Z">
              <w:rPr/>
            </w:rPrChange>
          </w:rPr>
          <w:t>DTEC5 comments:</w:t>
        </w:r>
      </w:ins>
    </w:p>
    <w:p w14:paraId="47182CD4" w14:textId="58D41DA1" w:rsidR="00DF52F9" w:rsidRPr="00DF52F9" w:rsidRDefault="00DF52F9" w:rsidP="00DF52F9">
      <w:pPr>
        <w:pStyle w:val="BodyText"/>
        <w:numPr>
          <w:ilvl w:val="0"/>
          <w:numId w:val="51"/>
        </w:numPr>
        <w:rPr>
          <w:ins w:id="474" w:author="Christians, Olaf" w:date="2025-10-02T10:11:00Z"/>
          <w:b/>
          <w:bCs/>
          <w:i/>
          <w:iCs/>
          <w:rPrChange w:id="475" w:author="Christians, Olaf" w:date="2025-10-02T10:20:00Z">
            <w:rPr>
              <w:ins w:id="476" w:author="Christians, Olaf" w:date="2025-10-02T10:11:00Z"/>
            </w:rPr>
          </w:rPrChange>
        </w:rPr>
      </w:pPr>
      <w:ins w:id="477" w:author="Christians, Olaf" w:date="2025-10-02T10:11:00Z">
        <w:r w:rsidRPr="00DF52F9">
          <w:rPr>
            <w:b/>
            <w:bCs/>
            <w:i/>
            <w:iCs/>
            <w:rPrChange w:id="478" w:author="Christians, Olaf" w:date="2025-10-02T10:20:00Z">
              <w:rPr/>
            </w:rPrChange>
          </w:rPr>
          <w:t xml:space="preserve">To be completely renewed </w:t>
        </w:r>
        <w:r w:rsidRPr="00DF52F9">
          <w:rPr>
            <w:b/>
            <w:bCs/>
            <w:i/>
            <w:iCs/>
            <w:rPrChange w:id="479" w:author="Christians, Olaf" w:date="2025-10-02T10:20:00Z">
              <w:rPr/>
            </w:rPrChange>
          </w:rPr>
          <w:t xml:space="preserve">after collection of </w:t>
        </w:r>
      </w:ins>
      <w:ins w:id="480" w:author="Christians, Olaf" w:date="2025-10-02T10:12:00Z">
        <w:r w:rsidRPr="00DF52F9">
          <w:rPr>
            <w:b/>
            <w:bCs/>
            <w:i/>
            <w:iCs/>
            <w:rPrChange w:id="481" w:author="Christians, Olaf" w:date="2025-10-02T10:20:00Z">
              <w:rPr/>
            </w:rPrChange>
          </w:rPr>
          <w:t>comments and inputs.</w:t>
        </w:r>
      </w:ins>
    </w:p>
    <w:p w14:paraId="1F5AA0AD" w14:textId="77777777" w:rsidR="00DF52F9" w:rsidRDefault="00DF52F9" w:rsidP="00DF52F9">
      <w:pPr>
        <w:pStyle w:val="Heading1"/>
        <w:numPr>
          <w:ilvl w:val="0"/>
          <w:numId w:val="0"/>
        </w:numPr>
        <w:rPr>
          <w:ins w:id="482" w:author="Christians, Olaf" w:date="2025-10-02T10:11:00Z"/>
        </w:rPr>
        <w:pPrChange w:id="483" w:author="Christians, Olaf" w:date="2025-10-02T10:11:00Z">
          <w:pPr>
            <w:pStyle w:val="Heading1"/>
          </w:pPr>
        </w:pPrChange>
      </w:pPr>
    </w:p>
    <w:p w14:paraId="662C2844" w14:textId="7C3BDB57" w:rsidR="00593D0F" w:rsidRDefault="00593D0F" w:rsidP="00693B1F">
      <w:pPr>
        <w:pStyle w:val="Heading1"/>
      </w:pPr>
      <w:r>
        <w:t>Audit regime for AI</w:t>
      </w:r>
      <w:bookmarkEnd w:id="468"/>
      <w:r>
        <w:t xml:space="preserve"> </w:t>
      </w:r>
    </w:p>
    <w:p w14:paraId="1A0FEADA" w14:textId="77777777" w:rsidR="00593D0F" w:rsidRPr="005D5EA9" w:rsidRDefault="00593D0F" w:rsidP="005D5EA9">
      <w:pPr>
        <w:pStyle w:val="Heading1separationline"/>
      </w:pPr>
    </w:p>
    <w:p w14:paraId="0D810E8B" w14:textId="52BFA853" w:rsidR="00104BD8" w:rsidRPr="00DF52F9" w:rsidDel="00DF52F9" w:rsidRDefault="009D1711" w:rsidP="00104BD8">
      <w:pPr>
        <w:pStyle w:val="BodyText"/>
        <w:rPr>
          <w:del w:id="484" w:author="Christians, Olaf" w:date="2025-10-02T10:12:00Z"/>
          <w:b/>
          <w:bCs/>
          <w:i/>
          <w:iCs/>
          <w:rPrChange w:id="485" w:author="Christians, Olaf" w:date="2025-10-02T10:20:00Z">
            <w:rPr>
              <w:del w:id="486" w:author="Christians, Olaf" w:date="2025-10-02T10:12:00Z"/>
            </w:rPr>
          </w:rPrChange>
        </w:rPr>
      </w:pPr>
      <w:del w:id="487" w:author="Christians, Olaf" w:date="2025-10-02T10:12:00Z">
        <w:r w:rsidRPr="00DF52F9" w:rsidDel="00DF52F9">
          <w:rPr>
            <w:b/>
            <w:bCs/>
            <w:i/>
            <w:iCs/>
            <w:rPrChange w:id="488" w:author="Christians, Olaf" w:date="2025-10-02T10:20:00Z">
              <w:rPr/>
            </w:rPrChange>
          </w:rPr>
          <w:delText>As AI become</w:delText>
        </w:r>
        <w:r w:rsidR="006F27D5" w:rsidRPr="00DF52F9" w:rsidDel="00DF52F9">
          <w:rPr>
            <w:b/>
            <w:bCs/>
            <w:i/>
            <w:iCs/>
            <w:rPrChange w:id="489" w:author="Christians, Olaf" w:date="2025-10-02T10:20:00Z">
              <w:rPr/>
            </w:rPrChange>
          </w:rPr>
          <w:delText>s</w:delText>
        </w:r>
        <w:r w:rsidRPr="00DF52F9" w:rsidDel="00DF52F9">
          <w:rPr>
            <w:b/>
            <w:bCs/>
            <w:i/>
            <w:iCs/>
            <w:rPrChange w:id="490" w:author="Christians, Olaf" w:date="2025-10-02T10:20:00Z">
              <w:rPr/>
            </w:rPrChange>
          </w:rPr>
          <w:delText xml:space="preserve"> integrated into systems and processes, it is important that they </w:delText>
        </w:r>
        <w:r w:rsidR="002D6B78" w:rsidRPr="00DF52F9" w:rsidDel="00DF52F9">
          <w:rPr>
            <w:b/>
            <w:bCs/>
            <w:i/>
            <w:iCs/>
            <w:rPrChange w:id="491" w:author="Christians, Olaf" w:date="2025-10-02T10:20:00Z">
              <w:rPr/>
            </w:rPrChange>
          </w:rPr>
          <w:delText>are subject to</w:delText>
        </w:r>
        <w:r w:rsidRPr="00DF52F9" w:rsidDel="00DF52F9">
          <w:rPr>
            <w:b/>
            <w:bCs/>
            <w:i/>
            <w:iCs/>
            <w:rPrChange w:id="492" w:author="Christians, Olaf" w:date="2025-10-02T10:20:00Z">
              <w:rPr/>
            </w:rPrChange>
          </w:rPr>
          <w:delText xml:space="preserve"> a</w:delText>
        </w:r>
        <w:r w:rsidR="003607EF" w:rsidRPr="00DF52F9" w:rsidDel="00DF52F9">
          <w:rPr>
            <w:b/>
            <w:bCs/>
            <w:i/>
            <w:iCs/>
            <w:rPrChange w:id="493" w:author="Christians, Olaf" w:date="2025-10-02T10:20:00Z">
              <w:rPr/>
            </w:rPrChange>
          </w:rPr>
          <w:delText xml:space="preserve"> comprehensive</w:delText>
        </w:r>
        <w:r w:rsidRPr="00DF52F9" w:rsidDel="00DF52F9">
          <w:rPr>
            <w:b/>
            <w:bCs/>
            <w:i/>
            <w:iCs/>
            <w:rPrChange w:id="494" w:author="Christians, Olaf" w:date="2025-10-02T10:20:00Z">
              <w:rPr/>
            </w:rPrChange>
          </w:rPr>
          <w:delText xml:space="preserve"> auditing regime.</w:delText>
        </w:r>
        <w:r w:rsidR="0002193F" w:rsidRPr="00DF52F9" w:rsidDel="00DF52F9">
          <w:rPr>
            <w:b/>
            <w:bCs/>
            <w:i/>
            <w:iCs/>
            <w:rPrChange w:id="495" w:author="Christians, Olaf" w:date="2025-10-02T10:20:00Z">
              <w:rPr/>
            </w:rPrChange>
          </w:rPr>
          <w:delText xml:space="preserve"> </w:delText>
        </w:r>
        <w:r w:rsidR="006F27D5" w:rsidRPr="00DF52F9" w:rsidDel="00DF52F9">
          <w:rPr>
            <w:b/>
            <w:bCs/>
            <w:i/>
            <w:iCs/>
            <w:rPrChange w:id="496" w:author="Christians, Olaf" w:date="2025-10-02T10:20:00Z">
              <w:rPr/>
            </w:rPrChange>
          </w:rPr>
          <w:delText xml:space="preserve">The primary aspects of the audit </w:delText>
        </w:r>
        <w:r w:rsidR="003607EF" w:rsidRPr="00DF52F9" w:rsidDel="00DF52F9">
          <w:rPr>
            <w:b/>
            <w:bCs/>
            <w:i/>
            <w:iCs/>
            <w:rPrChange w:id="497" w:author="Christians, Olaf" w:date="2025-10-02T10:20:00Z">
              <w:rPr/>
            </w:rPrChange>
          </w:rPr>
          <w:delText>will</w:delText>
        </w:r>
        <w:r w:rsidRPr="00DF52F9" w:rsidDel="00DF52F9">
          <w:rPr>
            <w:b/>
            <w:bCs/>
            <w:i/>
            <w:iCs/>
            <w:rPrChange w:id="498" w:author="Christians, Olaf" w:date="2025-10-02T10:20:00Z">
              <w:rPr/>
            </w:rPrChange>
          </w:rPr>
          <w:delText xml:space="preserve"> include compliance (assessing the risk related to the use of the AI and compliance with standards) and technology (assessing the risk related to the AI itself, privacy and security of data).</w:delText>
        </w:r>
        <w:r w:rsidR="0002193F" w:rsidRPr="00DF52F9" w:rsidDel="00DF52F9">
          <w:rPr>
            <w:b/>
            <w:bCs/>
            <w:i/>
            <w:iCs/>
            <w:rPrChange w:id="499" w:author="Christians, Olaf" w:date="2025-10-02T10:20:00Z">
              <w:rPr/>
            </w:rPrChange>
          </w:rPr>
          <w:delText xml:space="preserve"> </w:delText>
        </w:r>
        <w:r w:rsidR="00E83615" w:rsidRPr="00DF52F9" w:rsidDel="00DF52F9">
          <w:rPr>
            <w:b/>
            <w:bCs/>
            <w:i/>
            <w:iCs/>
            <w:rPrChange w:id="500" w:author="Christians, Olaf" w:date="2025-10-02T10:20:00Z">
              <w:rPr/>
            </w:rPrChange>
          </w:rPr>
          <w:delText xml:space="preserve">AI should </w:delText>
        </w:r>
        <w:r w:rsidR="00F63ED3" w:rsidRPr="00DF52F9" w:rsidDel="00DF52F9">
          <w:rPr>
            <w:b/>
            <w:bCs/>
            <w:i/>
            <w:iCs/>
            <w:rPrChange w:id="501" w:author="Christians, Olaf" w:date="2025-10-02T10:20:00Z">
              <w:rPr/>
            </w:rPrChange>
          </w:rPr>
          <w:delText>be implemented</w:delText>
        </w:r>
        <w:r w:rsidR="00E83615" w:rsidRPr="00DF52F9" w:rsidDel="00DF52F9">
          <w:rPr>
            <w:b/>
            <w:bCs/>
            <w:i/>
            <w:iCs/>
            <w:rPrChange w:id="502" w:author="Christians, Olaf" w:date="2025-10-02T10:20:00Z">
              <w:rPr/>
            </w:rPrChange>
          </w:rPr>
          <w:delText xml:space="preserve"> in a manner that </w:delText>
        </w:r>
        <w:r w:rsidR="00F63ED3" w:rsidRPr="00DF52F9" w:rsidDel="00DF52F9">
          <w:rPr>
            <w:b/>
            <w:bCs/>
            <w:i/>
            <w:iCs/>
            <w:rPrChange w:id="503" w:author="Christians, Olaf" w:date="2025-10-02T10:20:00Z">
              <w:rPr/>
            </w:rPrChange>
          </w:rPr>
          <w:delText>supports</w:delText>
        </w:r>
        <w:r w:rsidR="00E83615" w:rsidRPr="00DF52F9" w:rsidDel="00DF52F9">
          <w:rPr>
            <w:b/>
            <w:bCs/>
            <w:i/>
            <w:iCs/>
            <w:rPrChange w:id="504" w:author="Christians, Olaf" w:date="2025-10-02T10:20:00Z">
              <w:rPr/>
            </w:rPrChange>
          </w:rPr>
          <w:delText xml:space="preserve"> an audit regime. </w:delText>
        </w:r>
      </w:del>
    </w:p>
    <w:p w14:paraId="1AB3103D" w14:textId="4508AF0E" w:rsidR="00E83615" w:rsidRPr="00DF52F9" w:rsidDel="00DF52F9" w:rsidRDefault="00E83615" w:rsidP="00104BD8">
      <w:pPr>
        <w:pStyle w:val="BodyText"/>
        <w:rPr>
          <w:del w:id="505" w:author="Christians, Olaf" w:date="2025-10-02T10:12:00Z"/>
          <w:b/>
          <w:bCs/>
          <w:i/>
          <w:iCs/>
          <w:rPrChange w:id="506" w:author="Christians, Olaf" w:date="2025-10-02T10:20:00Z">
            <w:rPr>
              <w:del w:id="507" w:author="Christians, Olaf" w:date="2025-10-02T10:12:00Z"/>
            </w:rPr>
          </w:rPrChange>
        </w:rPr>
      </w:pPr>
      <w:del w:id="508" w:author="Christians, Olaf" w:date="2025-10-02T10:12:00Z">
        <w:r w:rsidRPr="00DF52F9" w:rsidDel="00DF52F9">
          <w:rPr>
            <w:b/>
            <w:bCs/>
            <w:i/>
            <w:iCs/>
            <w:rPrChange w:id="509" w:author="Christians, Olaf" w:date="2025-10-02T10:20:00Z">
              <w:rPr/>
            </w:rPrChange>
          </w:rPr>
          <w:delText xml:space="preserve">A proposed approach for an auditing regime of AI is provided in </w:delText>
        </w:r>
        <w:r w:rsidR="009739A7" w:rsidRPr="00DF52F9" w:rsidDel="00DF52F9">
          <w:rPr>
            <w:b/>
            <w:bCs/>
            <w:i/>
            <w:iCs/>
            <w:rPrChange w:id="510" w:author="Christians, Olaf" w:date="2025-10-02T10:20:00Z">
              <w:rPr/>
            </w:rPrChange>
          </w:rPr>
          <w:fldChar w:fldCharType="begin"/>
        </w:r>
        <w:r w:rsidR="009739A7" w:rsidRPr="00DF52F9" w:rsidDel="00DF52F9">
          <w:rPr>
            <w:b/>
            <w:bCs/>
            <w:i/>
            <w:iCs/>
            <w:rPrChange w:id="511" w:author="Christians, Olaf" w:date="2025-10-02T10:20:00Z">
              <w:rPr/>
            </w:rPrChange>
          </w:rPr>
          <w:delInstrText xml:space="preserve"> REF _Ref125453840 \r \h </w:delInstrText>
        </w:r>
        <w:r w:rsidR="009739A7" w:rsidRPr="00DF52F9" w:rsidDel="00DF52F9">
          <w:rPr>
            <w:b/>
            <w:bCs/>
            <w:i/>
            <w:iCs/>
            <w:rPrChange w:id="512" w:author="Christians, Olaf" w:date="2025-10-02T10:20:00Z">
              <w:rPr/>
            </w:rPrChange>
          </w:rPr>
        </w:r>
      </w:del>
      <w:r w:rsidR="00DF52F9" w:rsidRPr="00DF52F9">
        <w:rPr>
          <w:b/>
          <w:bCs/>
          <w:i/>
          <w:iCs/>
          <w:rPrChange w:id="513" w:author="Christians, Olaf" w:date="2025-10-02T10:20:00Z">
            <w:rPr>
              <w:b/>
              <w:bCs/>
            </w:rPr>
          </w:rPrChange>
        </w:rPr>
        <w:instrText xml:space="preserve"> \* MERGEFORMAT </w:instrText>
      </w:r>
      <w:del w:id="514" w:author="Christians, Olaf" w:date="2025-10-02T10:12:00Z">
        <w:r w:rsidR="009739A7" w:rsidRPr="00DF52F9" w:rsidDel="00DF52F9">
          <w:rPr>
            <w:b/>
            <w:bCs/>
            <w:i/>
            <w:iCs/>
            <w:rPrChange w:id="515" w:author="Christians, Olaf" w:date="2025-10-02T10:20:00Z">
              <w:rPr/>
            </w:rPrChange>
          </w:rPr>
          <w:fldChar w:fldCharType="separate"/>
        </w:r>
      </w:del>
      <w:ins w:id="516" w:author="Jaime Alvarez" w:date="2023-01-24T11:57:00Z">
        <w:del w:id="517" w:author="Christians, Olaf" w:date="2025-10-02T10:12:00Z">
          <w:r w:rsidR="009739A7" w:rsidRPr="00DF52F9" w:rsidDel="00DF52F9">
            <w:rPr>
              <w:b/>
              <w:bCs/>
              <w:i/>
              <w:iCs/>
              <w:rPrChange w:id="518" w:author="Christians, Olaf" w:date="2025-10-02T10:20:00Z">
                <w:rPr/>
              </w:rPrChange>
            </w:rPr>
            <w:delText>APPENDIX 1</w:delText>
          </w:r>
        </w:del>
      </w:ins>
      <w:del w:id="519" w:author="Christians, Olaf" w:date="2025-10-02T10:12:00Z">
        <w:r w:rsidR="009739A7" w:rsidRPr="00DF52F9" w:rsidDel="00DF52F9">
          <w:rPr>
            <w:b/>
            <w:bCs/>
            <w:i/>
            <w:iCs/>
            <w:rPrChange w:id="520" w:author="Christians, Olaf" w:date="2025-10-02T10:20:00Z">
              <w:rPr/>
            </w:rPrChange>
          </w:rPr>
          <w:fldChar w:fldCharType="end"/>
        </w:r>
        <w:r w:rsidRPr="00DF52F9" w:rsidDel="00DF52F9">
          <w:rPr>
            <w:b/>
            <w:bCs/>
            <w:i/>
            <w:iCs/>
            <w:rPrChange w:id="521" w:author="Christians, Olaf" w:date="2025-10-02T10:20:00Z">
              <w:rPr/>
            </w:rPrChange>
          </w:rPr>
          <w:delText>. This will need to be adapted and expanded further within the IALA context as experience is gained in the implementation of AI in the IALA context</w:delText>
        </w:r>
        <w:r w:rsidR="00832252" w:rsidRPr="00DF52F9" w:rsidDel="00DF52F9">
          <w:rPr>
            <w:b/>
            <w:bCs/>
            <w:i/>
            <w:iCs/>
            <w:rPrChange w:id="522" w:author="Christians, Olaf" w:date="2025-10-02T10:20:00Z">
              <w:rPr/>
            </w:rPrChange>
          </w:rPr>
          <w:delText>.</w:delText>
        </w:r>
      </w:del>
    </w:p>
    <w:p w14:paraId="16E4DBD0" w14:textId="77777777" w:rsidR="00DF52F9" w:rsidRPr="00DF52F9" w:rsidRDefault="00DF52F9" w:rsidP="00DF52F9">
      <w:pPr>
        <w:pStyle w:val="BodyText"/>
        <w:rPr>
          <w:ins w:id="523" w:author="Christians, Olaf" w:date="2025-10-02T10:12:00Z"/>
          <w:b/>
          <w:bCs/>
          <w:i/>
          <w:iCs/>
          <w:rPrChange w:id="524" w:author="Christians, Olaf" w:date="2025-10-02T10:20:00Z">
            <w:rPr>
              <w:ins w:id="525" w:author="Christians, Olaf" w:date="2025-10-02T10:12:00Z"/>
            </w:rPr>
          </w:rPrChange>
        </w:rPr>
      </w:pPr>
      <w:ins w:id="526" w:author="Christians, Olaf" w:date="2025-10-02T10:12:00Z">
        <w:r w:rsidRPr="00DF52F9">
          <w:rPr>
            <w:b/>
            <w:bCs/>
            <w:i/>
            <w:iCs/>
            <w:rPrChange w:id="527" w:author="Christians, Olaf" w:date="2025-10-02T10:20:00Z">
              <w:rPr/>
            </w:rPrChange>
          </w:rPr>
          <w:t>DTEC5 comments:</w:t>
        </w:r>
      </w:ins>
    </w:p>
    <w:p w14:paraId="64D18065" w14:textId="77777777" w:rsidR="00DF52F9" w:rsidRPr="00DF52F9" w:rsidRDefault="00DF52F9" w:rsidP="00DF52F9">
      <w:pPr>
        <w:pStyle w:val="BodyText"/>
        <w:numPr>
          <w:ilvl w:val="0"/>
          <w:numId w:val="51"/>
        </w:numPr>
        <w:rPr>
          <w:ins w:id="528" w:author="Christians, Olaf" w:date="2025-10-02T10:12:00Z"/>
          <w:b/>
          <w:bCs/>
          <w:i/>
          <w:iCs/>
          <w:rPrChange w:id="529" w:author="Christians, Olaf" w:date="2025-10-02T10:20:00Z">
            <w:rPr>
              <w:ins w:id="530" w:author="Christians, Olaf" w:date="2025-10-02T10:12:00Z"/>
            </w:rPr>
          </w:rPrChange>
        </w:rPr>
      </w:pPr>
      <w:ins w:id="531" w:author="Christians, Olaf" w:date="2025-10-02T10:12:00Z">
        <w:r w:rsidRPr="00DF52F9">
          <w:rPr>
            <w:b/>
            <w:bCs/>
            <w:i/>
            <w:iCs/>
            <w:rPrChange w:id="532" w:author="Christians, Olaf" w:date="2025-10-02T10:20:00Z">
              <w:rPr/>
            </w:rPrChange>
          </w:rPr>
          <w:t>To be completely renewed after collection of comments and inputs.</w:t>
        </w:r>
      </w:ins>
    </w:p>
    <w:p w14:paraId="15F817B3" w14:textId="77777777" w:rsidR="00DF52F9" w:rsidRPr="00F63ED3" w:rsidRDefault="00DF52F9" w:rsidP="00104BD8">
      <w:pPr>
        <w:pStyle w:val="BodyText"/>
        <w:rPr>
          <w:ins w:id="533" w:author="Christians, Olaf" w:date="2025-10-02T10:12:00Z"/>
        </w:rPr>
      </w:pPr>
    </w:p>
    <w:p w14:paraId="01ABEDCE" w14:textId="52437CC1" w:rsidR="00495DDA" w:rsidRPr="00F55AD7" w:rsidRDefault="00593D0F" w:rsidP="00693B1F">
      <w:pPr>
        <w:pStyle w:val="Heading1"/>
      </w:pPr>
      <w:bookmarkStart w:id="534" w:name="_Toc125453638"/>
      <w:r>
        <w:t>Conclusion</w:t>
      </w:r>
      <w:bookmarkEnd w:id="534"/>
    </w:p>
    <w:p w14:paraId="3BCEB0C8" w14:textId="77777777" w:rsidR="00693B1F" w:rsidRPr="00F55AD7" w:rsidRDefault="00693B1F" w:rsidP="00693B1F">
      <w:pPr>
        <w:pStyle w:val="Heading1separationline"/>
      </w:pPr>
    </w:p>
    <w:p w14:paraId="31CDEFA5" w14:textId="77777777" w:rsidR="00DF52F9" w:rsidRPr="00DF52F9" w:rsidRDefault="00DF52F9" w:rsidP="00DF52F9">
      <w:pPr>
        <w:pStyle w:val="BodyText"/>
        <w:rPr>
          <w:ins w:id="535" w:author="Christians, Olaf" w:date="2025-10-02T10:14:00Z"/>
          <w:b/>
          <w:bCs/>
          <w:i/>
          <w:iCs/>
          <w:rPrChange w:id="536" w:author="Christians, Olaf" w:date="2025-10-02T10:20:00Z">
            <w:rPr>
              <w:ins w:id="537" w:author="Christians, Olaf" w:date="2025-10-02T10:14:00Z"/>
            </w:rPr>
          </w:rPrChange>
        </w:rPr>
      </w:pPr>
      <w:bookmarkStart w:id="538" w:name="_Hlk59199741"/>
      <w:ins w:id="539" w:author="Christians, Olaf" w:date="2025-10-02T10:14:00Z">
        <w:r w:rsidRPr="00DF52F9">
          <w:rPr>
            <w:b/>
            <w:bCs/>
            <w:i/>
            <w:iCs/>
            <w:rPrChange w:id="540" w:author="Christians, Olaf" w:date="2025-10-02T10:20:00Z">
              <w:rPr/>
            </w:rPrChange>
          </w:rPr>
          <w:t>DTEC5 comments:</w:t>
        </w:r>
      </w:ins>
    </w:p>
    <w:p w14:paraId="446F6223" w14:textId="41751D14" w:rsidR="00DF52F9" w:rsidRPr="00DF52F9" w:rsidRDefault="00DF52F9" w:rsidP="00DF52F9">
      <w:pPr>
        <w:pStyle w:val="BodyText"/>
        <w:numPr>
          <w:ilvl w:val="0"/>
          <w:numId w:val="51"/>
        </w:numPr>
        <w:rPr>
          <w:ins w:id="541" w:author="Christians, Olaf" w:date="2025-10-02T10:14:00Z"/>
          <w:b/>
          <w:bCs/>
          <w:i/>
          <w:iCs/>
          <w:rPrChange w:id="542" w:author="Christians, Olaf" w:date="2025-10-02T10:20:00Z">
            <w:rPr>
              <w:ins w:id="543" w:author="Christians, Olaf" w:date="2025-10-02T10:14:00Z"/>
            </w:rPr>
          </w:rPrChange>
        </w:rPr>
      </w:pPr>
      <w:ins w:id="544" w:author="Christians, Olaf" w:date="2025-10-02T10:14:00Z">
        <w:r w:rsidRPr="00DF52F9">
          <w:rPr>
            <w:b/>
            <w:bCs/>
            <w:i/>
            <w:iCs/>
            <w:rPrChange w:id="545" w:author="Christians, Olaf" w:date="2025-10-02T10:20:00Z">
              <w:rPr/>
            </w:rPrChange>
          </w:rPr>
          <w:t xml:space="preserve">To be completely renewed </w:t>
        </w:r>
      </w:ins>
      <w:ins w:id="546" w:author="Christians, Olaf" w:date="2025-10-02T10:15:00Z">
        <w:r w:rsidRPr="00DF52F9">
          <w:rPr>
            <w:b/>
            <w:bCs/>
            <w:i/>
            <w:iCs/>
            <w:rPrChange w:id="547" w:author="Christians, Olaf" w:date="2025-10-02T10:20:00Z">
              <w:rPr/>
            </w:rPrChange>
          </w:rPr>
          <w:t>at the final stage</w:t>
        </w:r>
      </w:ins>
      <w:ins w:id="548" w:author="Christians, Olaf" w:date="2025-10-02T10:14:00Z">
        <w:r w:rsidRPr="00DF52F9">
          <w:rPr>
            <w:b/>
            <w:bCs/>
            <w:i/>
            <w:iCs/>
            <w:rPrChange w:id="549" w:author="Christians, Olaf" w:date="2025-10-02T10:20:00Z">
              <w:rPr/>
            </w:rPrChange>
          </w:rPr>
          <w:t>.</w:t>
        </w:r>
      </w:ins>
    </w:p>
    <w:p w14:paraId="0C8231A0" w14:textId="2E87D4BC" w:rsidR="003662FF" w:rsidRPr="00FE7685" w:rsidDel="00DF52F9" w:rsidRDefault="003662FF" w:rsidP="003662FF">
      <w:pPr>
        <w:pStyle w:val="BodyText"/>
        <w:rPr>
          <w:del w:id="550" w:author="Christians, Olaf" w:date="2025-10-02T10:14:00Z"/>
        </w:rPr>
      </w:pPr>
      <w:del w:id="551" w:author="Christians, Olaf" w:date="2025-10-02T10:14:00Z">
        <w:r w:rsidDel="00DF52F9">
          <w:delText>As AI grows in usage in the maritime domain</w:delText>
        </w:r>
        <w:r w:rsidR="00293A0A" w:rsidDel="00DF52F9">
          <w:delText>,</w:delText>
        </w:r>
        <w:r w:rsidDel="00DF52F9">
          <w:delText xml:space="preserve"> IALA has a responsibility to consider how the use of this technology </w:delText>
        </w:r>
        <w:r w:rsidR="002D6B78" w:rsidRPr="00FE7685" w:rsidDel="00DF52F9">
          <w:delText xml:space="preserve">can assist and </w:delText>
        </w:r>
        <w:r w:rsidRPr="00FE7685" w:rsidDel="00DF52F9">
          <w:delText xml:space="preserve">affect the IALA members. </w:delText>
        </w:r>
        <w:r w:rsidR="002D6B78" w:rsidRPr="00FE7685" w:rsidDel="00DF52F9">
          <w:delText>Some</w:delText>
        </w:r>
        <w:r w:rsidRPr="00FE7685" w:rsidDel="00DF52F9">
          <w:delText xml:space="preserve"> guiding principles </w:delText>
        </w:r>
        <w:r w:rsidR="002D6B78" w:rsidRPr="00FE7685" w:rsidDel="00DF52F9">
          <w:delText>include</w:delText>
        </w:r>
        <w:r w:rsidRPr="00FE7685" w:rsidDel="00DF52F9">
          <w:delText>:</w:delText>
        </w:r>
      </w:del>
    </w:p>
    <w:p w14:paraId="3A2CF6DF" w14:textId="1661DD2D" w:rsidR="00EA2752" w:rsidRPr="00FE7685" w:rsidDel="00DF52F9" w:rsidRDefault="003662FF" w:rsidP="0019603A">
      <w:pPr>
        <w:pStyle w:val="List1"/>
        <w:numPr>
          <w:ilvl w:val="0"/>
          <w:numId w:val="45"/>
        </w:numPr>
        <w:suppressAutoHyphens/>
        <w:rPr>
          <w:del w:id="552" w:author="Christians, Olaf" w:date="2025-10-02T10:14:00Z"/>
        </w:rPr>
      </w:pPr>
      <w:del w:id="553" w:author="Christians, Olaf" w:date="2025-10-02T10:14:00Z">
        <w:r w:rsidRPr="00FE7685" w:rsidDel="00DF52F9">
          <w:delText xml:space="preserve">AI systems should make sure </w:delText>
        </w:r>
        <w:r w:rsidR="00616826" w:rsidRPr="00FE7685" w:rsidDel="00DF52F9">
          <w:delText xml:space="preserve">that </w:delText>
        </w:r>
        <w:r w:rsidRPr="00FE7685" w:rsidDel="00DF52F9">
          <w:delText>AI-driven decisions are fair and free of any harmful bias</w:delText>
        </w:r>
        <w:r w:rsidR="00EA2752" w:rsidRPr="00FE7685" w:rsidDel="00DF52F9">
          <w:delText xml:space="preserve"> and endeavour to develop AI in an ethical way so that it can be trusted</w:delText>
        </w:r>
        <w:r w:rsidR="00930502" w:rsidRPr="00FE7685" w:rsidDel="00DF52F9">
          <w:delText>. This should also</w:delText>
        </w:r>
        <w:r w:rsidR="00EA2752" w:rsidRPr="00FE7685" w:rsidDel="00DF52F9">
          <w:delText xml:space="preserve"> ensur</w:delText>
        </w:r>
        <w:r w:rsidR="00930502" w:rsidRPr="00FE7685" w:rsidDel="00DF52F9">
          <w:delText>e</w:delText>
        </w:r>
        <w:r w:rsidR="00EA2752" w:rsidRPr="00FE7685" w:rsidDel="00DF52F9">
          <w:delText xml:space="preserve"> that outputs from these data-driven systems </w:delText>
        </w:r>
        <w:r w:rsidR="00930502" w:rsidRPr="00FE7685" w:rsidDel="00DF52F9">
          <w:delText xml:space="preserve">support effective decision making and </w:delText>
        </w:r>
        <w:r w:rsidR="00EA2752" w:rsidRPr="00FE7685" w:rsidDel="00DF52F9">
          <w:delText xml:space="preserve">do not guide users to make decisions that may affect any group or individual in an unfair way. </w:delText>
        </w:r>
      </w:del>
    </w:p>
    <w:p w14:paraId="573CEBAE" w14:textId="6E29409B" w:rsidR="003662FF" w:rsidDel="00DF52F9" w:rsidRDefault="003662FF" w:rsidP="0019603A">
      <w:pPr>
        <w:pStyle w:val="List1"/>
        <w:numPr>
          <w:ilvl w:val="0"/>
          <w:numId w:val="45"/>
        </w:numPr>
        <w:suppressAutoHyphens/>
        <w:rPr>
          <w:del w:id="554" w:author="Christians, Olaf" w:date="2025-10-02T10:14:00Z"/>
        </w:rPr>
      </w:pPr>
      <w:del w:id="555" w:author="Christians, Olaf" w:date="2025-10-02T10:14:00Z">
        <w:r w:rsidRPr="00FE7685" w:rsidDel="00DF52F9">
          <w:delText xml:space="preserve">AI systems should promote </w:delText>
        </w:r>
        <w:r w:rsidR="0002193F" w:rsidDel="00DF52F9">
          <w:delText>t</w:delText>
        </w:r>
        <w:r w:rsidRPr="00FE7685" w:rsidDel="00DF52F9">
          <w:delText xml:space="preserve">ransparency and </w:delText>
        </w:r>
        <w:r w:rsidR="0002193F" w:rsidDel="00DF52F9">
          <w:delText>a</w:delText>
        </w:r>
        <w:r w:rsidRPr="00FE7685" w:rsidDel="00DF52F9">
          <w:delText>ccountability</w:delText>
        </w:r>
        <w:r w:rsidR="00F41BCE" w:rsidDel="00DF52F9">
          <w:delText>. AI systems should</w:delText>
        </w:r>
        <w:r w:rsidDel="00DF52F9">
          <w:delText xml:space="preserve"> inform users when they communicate directly with AI-powered systems and</w:delText>
        </w:r>
        <w:r w:rsidR="00293A0A" w:rsidDel="00DF52F9">
          <w:delText>/</w:delText>
        </w:r>
        <w:r w:rsidDel="00DF52F9">
          <w:delText xml:space="preserve">or are subject to outcomes in which AI system have played a role. </w:delText>
        </w:r>
      </w:del>
    </w:p>
    <w:p w14:paraId="46FE6DD4" w14:textId="09FECB8C" w:rsidR="003662FF" w:rsidDel="00DF52F9" w:rsidRDefault="003662FF" w:rsidP="0019603A">
      <w:pPr>
        <w:pStyle w:val="List1"/>
        <w:numPr>
          <w:ilvl w:val="0"/>
          <w:numId w:val="45"/>
        </w:numPr>
        <w:suppressAutoHyphens/>
        <w:rPr>
          <w:del w:id="556" w:author="Christians, Olaf" w:date="2025-10-02T10:14:00Z"/>
        </w:rPr>
      </w:pPr>
      <w:del w:id="557" w:author="Christians, Olaf" w:date="2025-10-02T10:14:00Z">
        <w:r w:rsidDel="00DF52F9">
          <w:delText>Designers and providers of AI systems should endeavour to respect the privacy and protect the security of all individuals served by the AI systems deployed.</w:delText>
        </w:r>
      </w:del>
    </w:p>
    <w:p w14:paraId="29C83C34" w14:textId="42A6F723" w:rsidR="003662FF" w:rsidDel="00DF52F9" w:rsidRDefault="005F3560" w:rsidP="0019603A">
      <w:pPr>
        <w:pStyle w:val="List1"/>
        <w:numPr>
          <w:ilvl w:val="0"/>
          <w:numId w:val="45"/>
        </w:numPr>
        <w:suppressAutoHyphens/>
        <w:rPr>
          <w:del w:id="558" w:author="Christians, Olaf" w:date="2025-10-02T10:14:00Z"/>
        </w:rPr>
      </w:pPr>
      <w:del w:id="559" w:author="Christians, Olaf" w:date="2025-10-02T10:14:00Z">
        <w:r w:rsidDel="00DF52F9">
          <w:delText>AI systems should be designed and deployed in a manner that fosters diversity, accessibility, and inclusivity.</w:delText>
        </w:r>
      </w:del>
    </w:p>
    <w:p w14:paraId="5F798254" w14:textId="5052DFF3" w:rsidR="00DF52F9" w:rsidRDefault="005F3560" w:rsidP="00DF52F9">
      <w:pPr>
        <w:pStyle w:val="List1"/>
        <w:suppressAutoHyphens/>
        <w:ind w:left="360"/>
        <w:pPrChange w:id="560" w:author="Christians, Olaf" w:date="2025-10-02T10:14:00Z">
          <w:pPr>
            <w:pStyle w:val="List1"/>
            <w:numPr>
              <w:numId w:val="45"/>
            </w:numPr>
            <w:suppressAutoHyphens/>
            <w:ind w:left="720" w:hanging="360"/>
          </w:pPr>
        </w:pPrChange>
      </w:pPr>
      <w:del w:id="561" w:author="Christians, Olaf" w:date="2025-10-02T10:14:00Z">
        <w:r w:rsidRPr="0019603A" w:rsidDel="00DF52F9">
          <w:delText xml:space="preserve">AI systems should be designed and deployed in a manner that </w:delText>
        </w:r>
        <w:r w:rsidR="00B44BDC" w:rsidRPr="0019603A" w:rsidDel="00DF52F9">
          <w:delText>supports investigations of incidents by using</w:delText>
        </w:r>
        <w:r w:rsidR="00B44BDC" w:rsidDel="00DF52F9">
          <w:delText xml:space="preserve"> audit mechanism</w:delText>
        </w:r>
        <w:r w:rsidR="00DF1971" w:rsidDel="00DF52F9">
          <w:delText>s</w:delText>
        </w:r>
        <w:r w:rsidR="00B44BDC" w:rsidDel="00DF52F9">
          <w:delText xml:space="preserve"> during design, development, deployment, and operation.</w:delText>
        </w:r>
      </w:del>
    </w:p>
    <w:p w14:paraId="70E02C82" w14:textId="77777777" w:rsidR="005E22D0" w:rsidRDefault="005E22D0" w:rsidP="005E22D0">
      <w:pPr>
        <w:pStyle w:val="BodyText"/>
      </w:pPr>
    </w:p>
    <w:p w14:paraId="40F1DF4D" w14:textId="0A1ED432" w:rsidR="00854BCE" w:rsidRPr="00D85D47" w:rsidRDefault="00646AFD" w:rsidP="00646AFD">
      <w:pPr>
        <w:pStyle w:val="Heading1"/>
      </w:pPr>
      <w:bookmarkStart w:id="562" w:name="_Toc125453639"/>
      <w:bookmarkEnd w:id="538"/>
      <w:r w:rsidRPr="00D85D47">
        <w:t>D</w:t>
      </w:r>
      <w:r w:rsidR="00D85D47" w:rsidRPr="00D85D47">
        <w:t>efinitions</w:t>
      </w:r>
      <w:bookmarkEnd w:id="562"/>
    </w:p>
    <w:p w14:paraId="3A63D30B" w14:textId="77777777" w:rsidR="0019603A" w:rsidRPr="00F55AD7" w:rsidRDefault="0019603A" w:rsidP="0019603A">
      <w:pPr>
        <w:pStyle w:val="Heading1separationline"/>
        <w:suppressAutoHyphens/>
      </w:pPr>
      <w:bookmarkStart w:id="563" w:name="_Hlk59209504"/>
    </w:p>
    <w:p w14:paraId="22A40DE3" w14:textId="521473E0" w:rsidR="0019603A" w:rsidRDefault="0019603A" w:rsidP="009B50FB">
      <w:pPr>
        <w:pStyle w:val="BodyText"/>
        <w:suppressAutoHyphens/>
      </w:pPr>
      <w:r w:rsidRPr="00C843AC">
        <w:rPr>
          <w:rStyle w:val="BodyTextChar"/>
        </w:rPr>
        <w:lastRenderedPageBreak/>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ictionary)and were checked as correct at the timeof going to print. Where conflict arises, the IALA Dictionary should be considered as</w:t>
      </w:r>
      <w:r w:rsidRPr="00C843AC">
        <w:t xml:space="preserve"> the authoritative source of definitions used in IALA documents.</w:t>
      </w:r>
    </w:p>
    <w:p w14:paraId="24D520FC" w14:textId="41ECAD03" w:rsidR="0019603A" w:rsidRDefault="0019603A" w:rsidP="0019603A">
      <w:pPr>
        <w:pStyle w:val="BodyText"/>
        <w:suppressAutoHyphens/>
      </w:pPr>
      <w:r>
        <w:t xml:space="preserve">Additional definitions specific to this document are: </w:t>
      </w:r>
    </w:p>
    <w:p w14:paraId="2B07AA62" w14:textId="533EA478" w:rsidR="00B44BDC" w:rsidRDefault="00B44BDC" w:rsidP="00D6293D">
      <w:pPr>
        <w:pStyle w:val="BodyText"/>
        <w:ind w:left="2127" w:hanging="2127"/>
        <w:rPr>
          <w:rStyle w:val="BodyTextChar"/>
        </w:rPr>
      </w:pPr>
      <w:r>
        <w:rPr>
          <w:rStyle w:val="BodyTextChar"/>
        </w:rPr>
        <w:t xml:space="preserve">Artificial </w:t>
      </w:r>
      <w:r w:rsidR="0002193F">
        <w:rPr>
          <w:rStyle w:val="BodyTextChar"/>
        </w:rPr>
        <w:t>i</w:t>
      </w:r>
      <w:r>
        <w:rPr>
          <w:rStyle w:val="BodyTextChar"/>
        </w:rPr>
        <w:t>ntelligence</w:t>
      </w:r>
      <w:r w:rsidR="0013238B">
        <w:rPr>
          <w:rStyle w:val="BodyTextChar"/>
        </w:rPr>
        <w:tab/>
      </w:r>
      <w:r w:rsidRPr="008A0367">
        <w:t xml:space="preserve">An </w:t>
      </w:r>
      <w:r w:rsidR="0002193F">
        <w:t>a</w:t>
      </w:r>
      <w:r>
        <w:t xml:space="preserve">rtificial </w:t>
      </w:r>
      <w:r w:rsidR="0002193F">
        <w:t>i</w:t>
      </w:r>
      <w:r>
        <w:t>ntelligence</w:t>
      </w:r>
      <w:r w:rsidRPr="008A0367">
        <w:t xml:space="preserve"> </w:t>
      </w:r>
      <w:r>
        <w:t xml:space="preserve">(AI) </w:t>
      </w:r>
      <w:r w:rsidRPr="008A0367">
        <w:t>system is a machine-based system that can, for a given set of human-defined objectives, make predictions, recommendations, or decisions influencing real or virtual environments. AI systems are designed to operate with varying levels of autonomy</w:t>
      </w:r>
      <w:r w:rsidR="00832252">
        <w:t>.</w:t>
      </w:r>
    </w:p>
    <w:p w14:paraId="52CA4C09" w14:textId="3ECF30EC" w:rsidR="00B44BDC" w:rsidRDefault="00B44BDC" w:rsidP="00D6293D">
      <w:pPr>
        <w:pStyle w:val="BodyText"/>
        <w:ind w:left="2127" w:hanging="2127"/>
        <w:rPr>
          <w:rStyle w:val="BodyTextChar"/>
        </w:rPr>
      </w:pPr>
      <w:r>
        <w:rPr>
          <w:rStyle w:val="BodyTextChar"/>
        </w:rPr>
        <w:t xml:space="preserve">Machine </w:t>
      </w:r>
      <w:r w:rsidR="0002193F">
        <w:rPr>
          <w:rStyle w:val="BodyTextChar"/>
        </w:rPr>
        <w:t>l</w:t>
      </w:r>
      <w:r>
        <w:rPr>
          <w:rStyle w:val="BodyTextChar"/>
        </w:rPr>
        <w:t>earning</w:t>
      </w:r>
      <w:r w:rsidR="0013238B">
        <w:rPr>
          <w:rStyle w:val="BodyTextChar"/>
        </w:rPr>
        <w:tab/>
      </w:r>
      <w:r>
        <w:rPr>
          <w:rStyle w:val="BodyTextChar"/>
        </w:rPr>
        <w:t xml:space="preserve">Machine </w:t>
      </w:r>
      <w:r w:rsidR="0002193F">
        <w:rPr>
          <w:rStyle w:val="BodyTextChar"/>
        </w:rPr>
        <w:t>l</w:t>
      </w:r>
      <w:r>
        <w:rPr>
          <w:rStyle w:val="BodyTextChar"/>
        </w:rPr>
        <w:t>earning</w:t>
      </w:r>
      <w:r w:rsidR="001B7456">
        <w:rPr>
          <w:rStyle w:val="BodyTextChar"/>
        </w:rPr>
        <w:t xml:space="preserve"> (ML)</w:t>
      </w:r>
      <w:r>
        <w:rPr>
          <w:rStyle w:val="BodyTextChar"/>
        </w:rPr>
        <w:t xml:space="preserve"> is </w:t>
      </w:r>
      <w:r w:rsidRPr="00B44BDC">
        <w:rPr>
          <w:rStyle w:val="BodyTextChar"/>
        </w:rPr>
        <w:t>the use and development of computer systems that are able to learn and adapt without following explicit instructions by using algorithms and statistical models to analyse and draw inferences from patterns in data.</w:t>
      </w:r>
    </w:p>
    <w:p w14:paraId="6980839D" w14:textId="0DA9BF84" w:rsidR="00B44BDC" w:rsidRDefault="00B44BDC" w:rsidP="00D6293D">
      <w:pPr>
        <w:pStyle w:val="BodyText"/>
        <w:ind w:left="2127" w:hanging="2138"/>
        <w:rPr>
          <w:ins w:id="564" w:author="Christians, Olaf" w:date="2025-10-02T10:16:00Z"/>
          <w:rStyle w:val="BodyTextChar"/>
        </w:rPr>
      </w:pPr>
      <w:r>
        <w:rPr>
          <w:rStyle w:val="BodyTextChar"/>
        </w:rPr>
        <w:t xml:space="preserve">Deep </w:t>
      </w:r>
      <w:r w:rsidR="0002193F">
        <w:rPr>
          <w:rStyle w:val="BodyTextChar"/>
        </w:rPr>
        <w:t>l</w:t>
      </w:r>
      <w:r>
        <w:rPr>
          <w:rStyle w:val="BodyTextChar"/>
        </w:rPr>
        <w:t>earning</w:t>
      </w:r>
      <w:r w:rsidR="002A40DE">
        <w:rPr>
          <w:rStyle w:val="BodyTextChar"/>
        </w:rPr>
        <w:tab/>
      </w:r>
      <w:r>
        <w:rPr>
          <w:rStyle w:val="BodyTextChar"/>
        </w:rPr>
        <w:t xml:space="preserve">Deep </w:t>
      </w:r>
      <w:r w:rsidR="0002193F">
        <w:rPr>
          <w:rStyle w:val="BodyTextChar"/>
        </w:rPr>
        <w:t>l</w:t>
      </w:r>
      <w:r>
        <w:rPr>
          <w:rStyle w:val="BodyTextChar"/>
        </w:rPr>
        <w:t xml:space="preserve">earning is </w:t>
      </w:r>
      <w:r w:rsidRPr="00B44BDC">
        <w:rPr>
          <w:rStyle w:val="BodyTextChar"/>
        </w:rPr>
        <w:t xml:space="preserve">a type of machine learning based on artificial neural networks in which multiple layers of processing are used to extract progressively </w:t>
      </w:r>
      <w:r w:rsidR="0093044A" w:rsidRPr="00B44BDC">
        <w:rPr>
          <w:rStyle w:val="BodyTextChar"/>
        </w:rPr>
        <w:t>higher-level</w:t>
      </w:r>
      <w:r w:rsidRPr="00B44BDC">
        <w:rPr>
          <w:rStyle w:val="BodyTextChar"/>
        </w:rPr>
        <w:t xml:space="preserve"> features from data.</w:t>
      </w:r>
    </w:p>
    <w:p w14:paraId="4424E207" w14:textId="69DBC76C" w:rsidR="00DF52F9" w:rsidRDefault="00DF52F9" w:rsidP="00D6293D">
      <w:pPr>
        <w:pStyle w:val="BodyText"/>
        <w:ind w:left="2127" w:hanging="2138"/>
        <w:rPr>
          <w:ins w:id="565" w:author="Christians, Olaf" w:date="2025-10-02T10:16:00Z"/>
          <w:rStyle w:val="BodyTextChar"/>
        </w:rPr>
      </w:pPr>
    </w:p>
    <w:p w14:paraId="3F81DB39" w14:textId="77777777" w:rsidR="00DF52F9" w:rsidRPr="00DF52F9" w:rsidRDefault="00DF52F9" w:rsidP="00DF52F9">
      <w:pPr>
        <w:pStyle w:val="BodyText"/>
        <w:rPr>
          <w:ins w:id="566" w:author="Christians, Olaf" w:date="2025-10-02T10:16:00Z"/>
          <w:b/>
          <w:bCs/>
          <w:i/>
          <w:iCs/>
          <w:rPrChange w:id="567" w:author="Christians, Olaf" w:date="2025-10-02T10:20:00Z">
            <w:rPr>
              <w:ins w:id="568" w:author="Christians, Olaf" w:date="2025-10-02T10:16:00Z"/>
            </w:rPr>
          </w:rPrChange>
        </w:rPr>
      </w:pPr>
      <w:ins w:id="569" w:author="Christians, Olaf" w:date="2025-10-02T10:16:00Z">
        <w:r w:rsidRPr="00DF52F9">
          <w:rPr>
            <w:b/>
            <w:bCs/>
            <w:i/>
            <w:iCs/>
            <w:rPrChange w:id="570" w:author="Christians, Olaf" w:date="2025-10-02T10:20:00Z">
              <w:rPr/>
            </w:rPrChange>
          </w:rPr>
          <w:t>DTEC5 comments:</w:t>
        </w:r>
      </w:ins>
    </w:p>
    <w:p w14:paraId="73C3F065" w14:textId="77777777" w:rsidR="00DF52F9" w:rsidRPr="00DF52F9" w:rsidRDefault="00DF52F9" w:rsidP="00DF52F9">
      <w:pPr>
        <w:pStyle w:val="BodyText"/>
        <w:numPr>
          <w:ilvl w:val="0"/>
          <w:numId w:val="51"/>
        </w:numPr>
        <w:rPr>
          <w:ins w:id="571" w:author="Christians, Olaf" w:date="2025-10-02T10:16:00Z"/>
          <w:b/>
          <w:bCs/>
          <w:i/>
          <w:iCs/>
          <w:rPrChange w:id="572" w:author="Christians, Olaf" w:date="2025-10-02T10:20:00Z">
            <w:rPr>
              <w:ins w:id="573" w:author="Christians, Olaf" w:date="2025-10-02T10:16:00Z"/>
            </w:rPr>
          </w:rPrChange>
        </w:rPr>
      </w:pPr>
      <w:ins w:id="574" w:author="Christians, Olaf" w:date="2025-10-02T10:16:00Z">
        <w:r w:rsidRPr="00DF52F9">
          <w:rPr>
            <w:b/>
            <w:bCs/>
            <w:i/>
            <w:iCs/>
            <w:rPrChange w:id="575" w:author="Christians, Olaf" w:date="2025-10-02T10:20:00Z">
              <w:rPr/>
            </w:rPrChange>
          </w:rPr>
          <w:t>To be continuesly updated as needed in the course of the update.</w:t>
        </w:r>
      </w:ins>
    </w:p>
    <w:p w14:paraId="2F7E6815" w14:textId="77777777" w:rsidR="00DF52F9" w:rsidRDefault="00DF52F9" w:rsidP="00D6293D">
      <w:pPr>
        <w:pStyle w:val="BodyText"/>
        <w:ind w:left="2127" w:hanging="2138"/>
        <w:rPr>
          <w:rStyle w:val="BodyTextChar"/>
        </w:rPr>
      </w:pPr>
    </w:p>
    <w:p w14:paraId="2962D534" w14:textId="29D935DC" w:rsidR="00AD12E6" w:rsidRDefault="00D85D47" w:rsidP="00AD12E6">
      <w:pPr>
        <w:pStyle w:val="Heading1"/>
      </w:pPr>
      <w:bookmarkStart w:id="576" w:name="_Toc125453640"/>
      <w:bookmarkStart w:id="577" w:name="_Hlk59202516"/>
      <w:bookmarkEnd w:id="563"/>
      <w:r>
        <w:t>A</w:t>
      </w:r>
      <w:r w:rsidR="00AD12E6">
        <w:t>bbreviations</w:t>
      </w:r>
      <w:bookmarkEnd w:id="576"/>
    </w:p>
    <w:p w14:paraId="4F99FB77" w14:textId="77777777" w:rsidR="00AD12E6" w:rsidRDefault="00AD12E6" w:rsidP="00AD12E6">
      <w:pPr>
        <w:pStyle w:val="Heading1separationline"/>
      </w:pPr>
    </w:p>
    <w:p w14:paraId="353E6168" w14:textId="36346025" w:rsidR="00B44BDC" w:rsidRDefault="00B44BDC" w:rsidP="005F1314">
      <w:pPr>
        <w:pStyle w:val="Abbreviations"/>
      </w:pPr>
      <w:r>
        <w:t xml:space="preserve">AI </w:t>
      </w:r>
      <w:r>
        <w:tab/>
        <w:t xml:space="preserve">Artificial </w:t>
      </w:r>
      <w:r w:rsidR="0002193F">
        <w:t>i</w:t>
      </w:r>
      <w:r>
        <w:t>ntelligence</w:t>
      </w:r>
    </w:p>
    <w:p w14:paraId="55132B2F" w14:textId="12594C1A" w:rsidR="00B44BDC" w:rsidRDefault="00B44BDC" w:rsidP="005F1314">
      <w:pPr>
        <w:pStyle w:val="Abbreviations"/>
      </w:pPr>
      <w:r>
        <w:t>ML</w:t>
      </w:r>
      <w:r>
        <w:tab/>
        <w:t xml:space="preserve">Machine </w:t>
      </w:r>
      <w:r w:rsidR="0002193F">
        <w:t>l</w:t>
      </w:r>
      <w:r>
        <w:t>earning</w:t>
      </w:r>
    </w:p>
    <w:p w14:paraId="430E49C4" w14:textId="6B246E21" w:rsidR="00DB6F26" w:rsidRDefault="00DB6F26" w:rsidP="005F1314">
      <w:pPr>
        <w:pStyle w:val="Abbreviations"/>
        <w:rPr>
          <w:ins w:id="578" w:author="Christians, Olaf" w:date="2025-10-02T10:16:00Z"/>
        </w:rPr>
      </w:pPr>
      <w:r>
        <w:t>OECD</w:t>
      </w:r>
      <w:r>
        <w:tab/>
      </w:r>
      <w:r w:rsidR="001E7E85">
        <w:t>Organ</w:t>
      </w:r>
      <w:r w:rsidR="0002193F">
        <w:t>iza</w:t>
      </w:r>
      <w:r w:rsidR="001E7E85">
        <w:t>tion for Economic Co-operation and Development</w:t>
      </w:r>
    </w:p>
    <w:p w14:paraId="6FA1E51E" w14:textId="77777777" w:rsidR="00DF52F9" w:rsidRDefault="00DF52F9" w:rsidP="005F1314">
      <w:pPr>
        <w:pStyle w:val="Abbreviations"/>
        <w:rPr>
          <w:ins w:id="579" w:author="Christians, Olaf" w:date="2025-10-02T10:16:00Z"/>
        </w:rPr>
      </w:pPr>
    </w:p>
    <w:p w14:paraId="0180C380" w14:textId="77777777" w:rsidR="00DF52F9" w:rsidRPr="00DF52F9" w:rsidRDefault="00DF52F9" w:rsidP="00DF52F9">
      <w:pPr>
        <w:pStyle w:val="BodyText"/>
        <w:rPr>
          <w:ins w:id="580" w:author="Christians, Olaf" w:date="2025-10-02T10:16:00Z"/>
          <w:b/>
          <w:bCs/>
          <w:i/>
          <w:iCs/>
          <w:rPrChange w:id="581" w:author="Christians, Olaf" w:date="2025-10-02T10:20:00Z">
            <w:rPr>
              <w:ins w:id="582" w:author="Christians, Olaf" w:date="2025-10-02T10:16:00Z"/>
            </w:rPr>
          </w:rPrChange>
        </w:rPr>
      </w:pPr>
      <w:ins w:id="583" w:author="Christians, Olaf" w:date="2025-10-02T10:16:00Z">
        <w:r w:rsidRPr="00DF52F9">
          <w:rPr>
            <w:b/>
            <w:bCs/>
            <w:i/>
            <w:iCs/>
            <w:rPrChange w:id="584" w:author="Christians, Olaf" w:date="2025-10-02T10:20:00Z">
              <w:rPr/>
            </w:rPrChange>
          </w:rPr>
          <w:t>DTEC5 comments:</w:t>
        </w:r>
      </w:ins>
    </w:p>
    <w:p w14:paraId="43D8B7B4" w14:textId="77777777" w:rsidR="00DF52F9" w:rsidRPr="00DF52F9" w:rsidRDefault="00DF52F9" w:rsidP="00DF52F9">
      <w:pPr>
        <w:pStyle w:val="BodyText"/>
        <w:numPr>
          <w:ilvl w:val="0"/>
          <w:numId w:val="51"/>
        </w:numPr>
        <w:rPr>
          <w:ins w:id="585" w:author="Christians, Olaf" w:date="2025-10-02T10:16:00Z"/>
          <w:b/>
          <w:bCs/>
          <w:i/>
          <w:iCs/>
          <w:rPrChange w:id="586" w:author="Christians, Olaf" w:date="2025-10-02T10:20:00Z">
            <w:rPr>
              <w:ins w:id="587" w:author="Christians, Olaf" w:date="2025-10-02T10:16:00Z"/>
            </w:rPr>
          </w:rPrChange>
        </w:rPr>
      </w:pPr>
      <w:ins w:id="588" w:author="Christians, Olaf" w:date="2025-10-02T10:16:00Z">
        <w:r w:rsidRPr="00DF52F9">
          <w:rPr>
            <w:b/>
            <w:bCs/>
            <w:i/>
            <w:iCs/>
            <w:rPrChange w:id="589" w:author="Christians, Olaf" w:date="2025-10-02T10:20:00Z">
              <w:rPr/>
            </w:rPrChange>
          </w:rPr>
          <w:t>To be continuesly updated as needed in the course of the update.</w:t>
        </w:r>
      </w:ins>
    </w:p>
    <w:p w14:paraId="6C0C42B1" w14:textId="77777777" w:rsidR="00DF52F9" w:rsidRDefault="00DF52F9" w:rsidP="00DF52F9">
      <w:pPr>
        <w:pStyle w:val="BodyText"/>
        <w:ind w:left="720"/>
        <w:rPr>
          <w:ins w:id="590" w:author="Christians, Olaf" w:date="2025-10-02T10:16:00Z"/>
        </w:rPr>
      </w:pPr>
    </w:p>
    <w:p w14:paraId="151A60CF" w14:textId="77777777" w:rsidR="00DF52F9" w:rsidRDefault="00DF52F9" w:rsidP="005F1314">
      <w:pPr>
        <w:pStyle w:val="Abbreviations"/>
      </w:pPr>
    </w:p>
    <w:p w14:paraId="4C8BA8E3" w14:textId="34ABA074" w:rsidR="00224DAB" w:rsidRPr="00224DAB" w:rsidRDefault="00D85D47" w:rsidP="00574ADC">
      <w:pPr>
        <w:pStyle w:val="Heading1"/>
      </w:pPr>
      <w:bookmarkStart w:id="591" w:name="_Toc125453641"/>
      <w:bookmarkEnd w:id="577"/>
      <w:r>
        <w:t>R</w:t>
      </w:r>
      <w:r w:rsidR="00200579">
        <w:t>eferences</w:t>
      </w:r>
      <w:bookmarkEnd w:id="591"/>
    </w:p>
    <w:p w14:paraId="24DAFC1C" w14:textId="77777777" w:rsidR="00200579" w:rsidRDefault="00200579" w:rsidP="00200579">
      <w:pPr>
        <w:pStyle w:val="Heading1separationline"/>
      </w:pPr>
    </w:p>
    <w:p w14:paraId="50405FB0" w14:textId="77777777" w:rsidR="00DF52F9" w:rsidRPr="00DF52F9" w:rsidRDefault="00DF52F9" w:rsidP="00DF52F9">
      <w:pPr>
        <w:pStyle w:val="BodyText"/>
        <w:rPr>
          <w:ins w:id="592" w:author="Christians, Olaf" w:date="2025-10-02T10:17:00Z"/>
          <w:b/>
          <w:bCs/>
          <w:i/>
          <w:iCs/>
          <w:rPrChange w:id="593" w:author="Christians, Olaf" w:date="2025-10-02T10:19:00Z">
            <w:rPr>
              <w:ins w:id="594" w:author="Christians, Olaf" w:date="2025-10-02T10:17:00Z"/>
            </w:rPr>
          </w:rPrChange>
        </w:rPr>
      </w:pPr>
      <w:bookmarkStart w:id="595" w:name="_Hlk59209161"/>
      <w:ins w:id="596" w:author="Christians, Olaf" w:date="2025-10-02T10:17:00Z">
        <w:r w:rsidRPr="00DF52F9">
          <w:rPr>
            <w:b/>
            <w:bCs/>
            <w:i/>
            <w:iCs/>
            <w:rPrChange w:id="597" w:author="Christians, Olaf" w:date="2025-10-02T10:19:00Z">
              <w:rPr/>
            </w:rPrChange>
          </w:rPr>
          <w:t>DTEC5 comments:</w:t>
        </w:r>
      </w:ins>
    </w:p>
    <w:p w14:paraId="50A3BA3A" w14:textId="77777777" w:rsidR="00DF52F9" w:rsidRPr="00DF52F9" w:rsidRDefault="00DF52F9" w:rsidP="00DF52F9">
      <w:pPr>
        <w:pStyle w:val="BodyText"/>
        <w:numPr>
          <w:ilvl w:val="0"/>
          <w:numId w:val="51"/>
        </w:numPr>
        <w:rPr>
          <w:ins w:id="598" w:author="Christians, Olaf" w:date="2025-10-02T10:17:00Z"/>
          <w:b/>
          <w:bCs/>
          <w:i/>
          <w:iCs/>
          <w:rPrChange w:id="599" w:author="Christians, Olaf" w:date="2025-10-02T10:19:00Z">
            <w:rPr>
              <w:ins w:id="600" w:author="Christians, Olaf" w:date="2025-10-02T10:17:00Z"/>
            </w:rPr>
          </w:rPrChange>
        </w:rPr>
      </w:pPr>
      <w:ins w:id="601" w:author="Christians, Olaf" w:date="2025-10-02T10:17:00Z">
        <w:r w:rsidRPr="00DF52F9">
          <w:rPr>
            <w:b/>
            <w:bCs/>
            <w:i/>
            <w:iCs/>
            <w:rPrChange w:id="602" w:author="Christians, Olaf" w:date="2025-10-02T10:19:00Z">
              <w:rPr/>
            </w:rPrChange>
          </w:rPr>
          <w:t>To be continuesly updated as needed in the course of the update.</w:t>
        </w:r>
      </w:ins>
    </w:p>
    <w:p w14:paraId="30219A6E" w14:textId="6225C8B1" w:rsidR="00B44BDC" w:rsidDel="00DF52F9" w:rsidRDefault="00CC3670" w:rsidP="00DF52F9">
      <w:pPr>
        <w:pStyle w:val="Referencelist"/>
        <w:numPr>
          <w:ilvl w:val="0"/>
          <w:numId w:val="0"/>
        </w:numPr>
        <w:ind w:left="567" w:hanging="567"/>
        <w:rPr>
          <w:del w:id="603" w:author="Christians, Olaf" w:date="2025-10-02T10:17:00Z"/>
        </w:rPr>
        <w:pPrChange w:id="604" w:author="Christians, Olaf" w:date="2025-10-02T10:17:00Z">
          <w:pPr>
            <w:pStyle w:val="Referencelist"/>
          </w:pPr>
        </w:pPrChange>
      </w:pPr>
      <w:del w:id="605" w:author="Christians, Olaf" w:date="2025-10-02T10:17:00Z">
        <w:r w:rsidDel="00DF52F9">
          <w:fldChar w:fldCharType="begin"/>
        </w:r>
        <w:r w:rsidDel="00DF52F9">
          <w:delInstrText xml:space="preserve"> HYPERLINK "</w:delInstrText>
        </w:r>
        <w:r w:rsidRPr="008A0367" w:rsidDel="00DF52F9">
          <w:delInstrText>https://www.oecd.ai/ai-principles</w:delInstrText>
        </w:r>
        <w:r w:rsidDel="00DF52F9">
          <w:delInstrText xml:space="preserve">" </w:delInstrText>
        </w:r>
        <w:r w:rsidDel="00DF52F9">
          <w:fldChar w:fldCharType="separate"/>
        </w:r>
        <w:bookmarkStart w:id="606" w:name="_Ref125453666"/>
        <w:r w:rsidRPr="00750AB1" w:rsidDel="00DF52F9">
          <w:rPr>
            <w:rStyle w:val="Hyperlink"/>
          </w:rPr>
          <w:delText>https://www.oecd.ai/ai-principles</w:delText>
        </w:r>
        <w:bookmarkEnd w:id="606"/>
        <w:r w:rsidDel="00DF52F9">
          <w:fldChar w:fldCharType="end"/>
        </w:r>
        <w:r w:rsidR="00061E24" w:rsidDel="00DF52F9">
          <w:delText>.</w:delText>
        </w:r>
      </w:del>
    </w:p>
    <w:p w14:paraId="08FD17E8" w14:textId="437201E2" w:rsidR="00CC3670" w:rsidRDefault="00BE4C1E" w:rsidP="00DF52F9">
      <w:pPr>
        <w:pStyle w:val="Referencelist"/>
        <w:numPr>
          <w:ilvl w:val="0"/>
          <w:numId w:val="0"/>
        </w:numPr>
        <w:ind w:left="567" w:hanging="567"/>
        <w:pPrChange w:id="607" w:author="Christians, Olaf" w:date="2025-10-02T10:17:00Z">
          <w:pPr>
            <w:pStyle w:val="Referencelist"/>
          </w:pPr>
        </w:pPrChange>
      </w:pPr>
      <w:bookmarkStart w:id="608" w:name="_Ref125453750"/>
      <w:del w:id="609" w:author="Christians, Olaf" w:date="2025-10-02T10:17:00Z">
        <w:r w:rsidDel="00DF52F9">
          <w:delText xml:space="preserve">OECD (2021), </w:delText>
        </w:r>
        <w:r w:rsidR="00D11C69" w:rsidDel="00DF52F9">
          <w:delText xml:space="preserve">Artificial Intelligence, Machine Learning and Big Data in Finance: Opportunities, Challenges, and Implications for Policy Makers, </w:delText>
        </w:r>
        <w:r w:rsidR="00BA6F88" w:rsidDel="00DF52F9">
          <w:fldChar w:fldCharType="begin"/>
        </w:r>
        <w:r w:rsidR="00BA6F88" w:rsidDel="00DF52F9">
          <w:delInstrText xml:space="preserve"> HYPERLINK "https://www.oecd.org/finance/artificial-intelligence-machine-learningbig-data-in-finance.htm" </w:delInstrText>
        </w:r>
        <w:r w:rsidR="00BA6F88" w:rsidDel="00DF52F9">
          <w:fldChar w:fldCharType="separate"/>
        </w:r>
        <w:r w:rsidR="00D11C69" w:rsidRPr="00750AB1" w:rsidDel="00DF52F9">
          <w:rPr>
            <w:rStyle w:val="Hyperlink"/>
          </w:rPr>
          <w:delText>https://www.oecd.org/finance/artificial-intelligence-machine-learningbig-data-in-finance.htm</w:delText>
        </w:r>
        <w:r w:rsidR="00BA6F88" w:rsidDel="00DF52F9">
          <w:rPr>
            <w:rStyle w:val="Hyperlink"/>
          </w:rPr>
          <w:fldChar w:fldCharType="end"/>
        </w:r>
        <w:r w:rsidR="00061E24" w:rsidDel="00DF52F9">
          <w:delText>.</w:delText>
        </w:r>
      </w:del>
      <w:bookmarkEnd w:id="608"/>
    </w:p>
    <w:p w14:paraId="2022330B" w14:textId="6D6EDCE4" w:rsidR="0004255E" w:rsidRDefault="0004255E" w:rsidP="0004255E">
      <w:pPr>
        <w:pStyle w:val="Heading1"/>
      </w:pPr>
      <w:bookmarkStart w:id="610" w:name="_Toc125453642"/>
      <w:bookmarkEnd w:id="595"/>
      <w:r>
        <w:t>Further reading</w:t>
      </w:r>
      <w:bookmarkEnd w:id="610"/>
    </w:p>
    <w:p w14:paraId="5B0CE138" w14:textId="77777777" w:rsidR="0004255E" w:rsidRDefault="0004255E" w:rsidP="0004255E">
      <w:pPr>
        <w:pStyle w:val="Heading1separationline"/>
      </w:pPr>
    </w:p>
    <w:p w14:paraId="1EFC2B74" w14:textId="77777777" w:rsidR="00DF52F9" w:rsidRPr="00DF52F9" w:rsidRDefault="00DF52F9" w:rsidP="00DF52F9">
      <w:pPr>
        <w:pStyle w:val="BodyText"/>
        <w:rPr>
          <w:ins w:id="611" w:author="Christians, Olaf" w:date="2025-10-02T10:18:00Z"/>
          <w:b/>
          <w:bCs/>
          <w:i/>
          <w:iCs/>
          <w:rPrChange w:id="612" w:author="Christians, Olaf" w:date="2025-10-02T10:19:00Z">
            <w:rPr>
              <w:ins w:id="613" w:author="Christians, Olaf" w:date="2025-10-02T10:18:00Z"/>
            </w:rPr>
          </w:rPrChange>
        </w:rPr>
      </w:pPr>
      <w:bookmarkStart w:id="614" w:name="_Hlk58941611"/>
      <w:bookmarkStart w:id="615" w:name="_Hlk59209242"/>
      <w:ins w:id="616" w:author="Christians, Olaf" w:date="2025-10-02T10:18:00Z">
        <w:r w:rsidRPr="00DF52F9">
          <w:rPr>
            <w:b/>
            <w:bCs/>
            <w:i/>
            <w:iCs/>
            <w:rPrChange w:id="617" w:author="Christians, Olaf" w:date="2025-10-02T10:19:00Z">
              <w:rPr/>
            </w:rPrChange>
          </w:rPr>
          <w:t>DTEC5 comments:</w:t>
        </w:r>
      </w:ins>
    </w:p>
    <w:p w14:paraId="4B1BB836" w14:textId="77777777" w:rsidR="00DF52F9" w:rsidRPr="00DF52F9" w:rsidRDefault="00DF52F9" w:rsidP="00DF52F9">
      <w:pPr>
        <w:pStyle w:val="BodyText"/>
        <w:numPr>
          <w:ilvl w:val="0"/>
          <w:numId w:val="51"/>
        </w:numPr>
        <w:rPr>
          <w:ins w:id="618" w:author="Christians, Olaf" w:date="2025-10-02T10:18:00Z"/>
          <w:b/>
          <w:bCs/>
          <w:i/>
          <w:iCs/>
          <w:rPrChange w:id="619" w:author="Christians, Olaf" w:date="2025-10-02T10:19:00Z">
            <w:rPr>
              <w:ins w:id="620" w:author="Christians, Olaf" w:date="2025-10-02T10:18:00Z"/>
            </w:rPr>
          </w:rPrChange>
        </w:rPr>
      </w:pPr>
      <w:ins w:id="621" w:author="Christians, Olaf" w:date="2025-10-02T10:18:00Z">
        <w:r w:rsidRPr="00DF52F9">
          <w:rPr>
            <w:b/>
            <w:bCs/>
            <w:i/>
            <w:iCs/>
            <w:rPrChange w:id="622" w:author="Christians, Olaf" w:date="2025-10-02T10:19:00Z">
              <w:rPr/>
            </w:rPrChange>
          </w:rPr>
          <w:t>To be continuesly updated as needed in the course of the update.</w:t>
        </w:r>
      </w:ins>
    </w:p>
    <w:p w14:paraId="2202F3A2" w14:textId="603DFA7A" w:rsidR="009D70DA" w:rsidRPr="008F50FD" w:rsidDel="00DF52F9" w:rsidRDefault="009D70DA" w:rsidP="009D70DA">
      <w:pPr>
        <w:pStyle w:val="Furtherreading"/>
        <w:jc w:val="left"/>
        <w:rPr>
          <w:del w:id="623" w:author="Christians, Olaf" w:date="2025-10-02T10:18:00Z"/>
          <w:color w:val="00558C" w:themeColor="accent1"/>
          <w:u w:val="single"/>
        </w:rPr>
      </w:pPr>
      <w:del w:id="624" w:author="Christians, Olaf" w:date="2025-10-02T10:18:00Z">
        <w:r w:rsidRPr="0092261C" w:rsidDel="00DF52F9">
          <w:delText>Chong, Leah. (</w:delText>
        </w:r>
        <w:r w:rsidDel="00DF52F9">
          <w:delText>2021</w:delText>
        </w:r>
        <w:r w:rsidRPr="0092261C" w:rsidDel="00DF52F9">
          <w:delText>) Human confidence in artificial intelligence and in themselves: The evolution and impact of confidence on adoption of AI advice</w:delText>
        </w:r>
        <w:r w:rsidR="00052CE6" w:rsidDel="00DF52F9">
          <w:delText>.</w:delText>
        </w:r>
        <w:r w:rsidDel="00DF52F9">
          <w:delText xml:space="preserve"> </w:delText>
        </w:r>
        <w:r w:rsidR="00BA6F88" w:rsidDel="00DF52F9">
          <w:fldChar w:fldCharType="begin"/>
        </w:r>
        <w:r w:rsidR="00BA6F88" w:rsidDel="00DF52F9">
          <w:delInstrText xml:space="preserve"> HYPERLINK "</w:delInstrText>
        </w:r>
        <w:r w:rsidR="00BA6F88" w:rsidDel="00DF52F9">
          <w:delInstrText xml:space="preserve">https://www.sciencedirect.com/science/article/pii/S0747563221003411" </w:delInstrText>
        </w:r>
        <w:r w:rsidR="00BA6F88" w:rsidDel="00DF52F9">
          <w:fldChar w:fldCharType="separate"/>
        </w:r>
        <w:r w:rsidRPr="00750AB1" w:rsidDel="00DF52F9">
          <w:rPr>
            <w:rStyle w:val="Hyperlink"/>
          </w:rPr>
          <w:delText>https://www.sciencedirect.com/science/article/pii/S0747563221003411</w:delText>
        </w:r>
        <w:r w:rsidR="00BA6F88" w:rsidDel="00DF52F9">
          <w:rPr>
            <w:rStyle w:val="Hyperlink"/>
          </w:rPr>
          <w:fldChar w:fldCharType="end"/>
        </w:r>
        <w:r w:rsidR="00061E24" w:rsidDel="00DF52F9">
          <w:delText>.</w:delText>
        </w:r>
      </w:del>
    </w:p>
    <w:p w14:paraId="79A0553E" w14:textId="69ED7943" w:rsidR="00DF1971" w:rsidRPr="00B5581D" w:rsidDel="00DF52F9" w:rsidRDefault="00BA6F88" w:rsidP="00B5581D">
      <w:pPr>
        <w:pStyle w:val="Furtherreading"/>
        <w:rPr>
          <w:del w:id="625" w:author="Christians, Olaf" w:date="2025-10-02T10:18:00Z"/>
        </w:rPr>
      </w:pPr>
      <w:del w:id="626" w:author="Christians, Olaf" w:date="2025-10-02T10:18:00Z">
        <w:r w:rsidDel="00DF52F9">
          <w:fldChar w:fldCharType="begin"/>
        </w:r>
        <w:r w:rsidDel="00DF52F9">
          <w:delInstrText xml:space="preserve"> HYPERLINK "https://www.vodafone.com/about-vodafone/how-we-operate/public-policy/policy-positions/artificial-intell</w:delInstrText>
        </w:r>
        <w:r w:rsidDel="00DF52F9">
          <w:delInstrText xml:space="preserve">igence-framework" </w:delInstrText>
        </w:r>
        <w:r w:rsidDel="00DF52F9">
          <w:fldChar w:fldCharType="separate"/>
        </w:r>
        <w:r w:rsidR="00B5581D" w:rsidRPr="00750AB1" w:rsidDel="00DF52F9">
          <w:rPr>
            <w:rStyle w:val="Hyperlink"/>
          </w:rPr>
          <w:delText>https://www.vodafone.com/about-vodafone/how-we-operate/public-policy/policy-positions/artificial-intelligence-framework</w:delText>
        </w:r>
        <w:r w:rsidDel="00DF52F9">
          <w:rPr>
            <w:rStyle w:val="Hyperlink"/>
          </w:rPr>
          <w:fldChar w:fldCharType="end"/>
        </w:r>
        <w:r w:rsidR="00061E24" w:rsidDel="00DF52F9">
          <w:delText>.</w:delText>
        </w:r>
      </w:del>
    </w:p>
    <w:p w14:paraId="2D48FF17" w14:textId="28B1F8CE" w:rsidR="00DF1971" w:rsidRPr="00B5581D" w:rsidDel="00DF52F9" w:rsidRDefault="00BA6F88" w:rsidP="00B5581D">
      <w:pPr>
        <w:pStyle w:val="Furtherreading"/>
        <w:rPr>
          <w:del w:id="627" w:author="Christians, Olaf" w:date="2025-10-02T10:18:00Z"/>
        </w:rPr>
      </w:pPr>
      <w:del w:id="628" w:author="Christians, Olaf" w:date="2025-10-02T10:18:00Z">
        <w:r w:rsidDel="00DF52F9">
          <w:fldChar w:fldCharType="begin"/>
        </w:r>
        <w:r w:rsidDel="00DF52F9">
          <w:delInstrText xml:space="preserve"> HYPERLINK "http://www.g7.utoronto.ca/summit/2018charlevoix/ai-commitment.html" </w:delInstrText>
        </w:r>
        <w:r w:rsidDel="00DF52F9">
          <w:fldChar w:fldCharType="separate"/>
        </w:r>
        <w:r w:rsidR="00B5581D" w:rsidRPr="00B5581D" w:rsidDel="00DF52F9">
          <w:rPr>
            <w:rStyle w:val="Hyperlink"/>
          </w:rPr>
          <w:delText>http://www.g7.utoronto.ca/summit/2018charlevoix/ai-commitment.html</w:delText>
        </w:r>
        <w:r w:rsidDel="00DF52F9">
          <w:rPr>
            <w:rStyle w:val="Hyperlink"/>
          </w:rPr>
          <w:fldChar w:fldCharType="end"/>
        </w:r>
        <w:r w:rsidR="00061E24" w:rsidDel="00DF52F9">
          <w:delText>.</w:delText>
        </w:r>
      </w:del>
    </w:p>
    <w:p w14:paraId="0ACC7C8C" w14:textId="4B838FD1" w:rsidR="00B5581D" w:rsidRPr="00B5581D" w:rsidDel="00DF52F9" w:rsidRDefault="00BA6F88" w:rsidP="00B5581D">
      <w:pPr>
        <w:pStyle w:val="Furtherreading"/>
        <w:rPr>
          <w:del w:id="629" w:author="Christians, Olaf" w:date="2025-10-02T10:18:00Z"/>
          <w:rStyle w:val="Hyperlink"/>
        </w:rPr>
      </w:pPr>
      <w:del w:id="630" w:author="Christians, Olaf" w:date="2025-10-02T10:18:00Z">
        <w:r w:rsidDel="00DF52F9">
          <w:fldChar w:fldCharType="begin"/>
        </w:r>
        <w:r w:rsidDel="00DF52F9">
          <w:delInstrText xml:space="preserve"> HYPERLINK "https://medium.com/voice-tech-global/machine-learning-confidence-scores-all-you-need-to-know-as-a-conversation-designer-8babd39caae7" </w:delInstrText>
        </w:r>
        <w:r w:rsidDel="00DF52F9">
          <w:fldChar w:fldCharType="separate"/>
        </w:r>
        <w:r w:rsidR="00B5581D" w:rsidRPr="00B5581D" w:rsidDel="00DF52F9">
          <w:rPr>
            <w:rStyle w:val="Hyperlink"/>
          </w:rPr>
          <w:delText>https://medium.com/voice-tech-global/machine-learning-confidence-scores-all-you-need-to-know-as-a-conversation-designer-8babd39caae7</w:delText>
        </w:r>
        <w:r w:rsidDel="00DF52F9">
          <w:rPr>
            <w:rStyle w:val="Hyperlink"/>
          </w:rPr>
          <w:fldChar w:fldCharType="end"/>
        </w:r>
        <w:r w:rsidR="00061E24" w:rsidDel="00DF52F9">
          <w:rPr>
            <w:rStyle w:val="Hyperlink"/>
          </w:rPr>
          <w:delText>.</w:delText>
        </w:r>
      </w:del>
    </w:p>
    <w:p w14:paraId="12B4E165" w14:textId="6F552D08" w:rsidR="00B5581D" w:rsidDel="00DF52F9" w:rsidRDefault="00BA6F88" w:rsidP="00B5581D">
      <w:pPr>
        <w:pStyle w:val="Furtherreading"/>
        <w:rPr>
          <w:del w:id="631" w:author="Christians, Olaf" w:date="2025-10-02T10:18:00Z"/>
          <w:rStyle w:val="Hyperlink"/>
        </w:rPr>
      </w:pPr>
      <w:del w:id="632" w:author="Christians, Olaf" w:date="2025-10-02T10:18:00Z">
        <w:r w:rsidDel="00DF52F9">
          <w:fldChar w:fldCharType="begin"/>
        </w:r>
        <w:r w:rsidDel="00DF52F9">
          <w:delInstrText xml:space="preserve"> HYPERLINK "https://dataconomy.com/2022/04/is-artificial-intelligence-better-than-human-intelligence/" </w:delInstrText>
        </w:r>
        <w:r w:rsidDel="00DF52F9">
          <w:fldChar w:fldCharType="separate"/>
        </w:r>
        <w:r w:rsidR="00B5581D" w:rsidRPr="00B5581D" w:rsidDel="00DF52F9">
          <w:rPr>
            <w:rStyle w:val="Hyperlink"/>
          </w:rPr>
          <w:delText>https://dataconomy.com/2022/04/is-artificial-intelligence-better-than-human-intelligence/</w:delText>
        </w:r>
        <w:r w:rsidDel="00DF52F9">
          <w:rPr>
            <w:rStyle w:val="Hyperlink"/>
          </w:rPr>
          <w:fldChar w:fldCharType="end"/>
        </w:r>
        <w:r w:rsidR="00061E24" w:rsidDel="00DF52F9">
          <w:rPr>
            <w:rStyle w:val="Hyperlink"/>
          </w:rPr>
          <w:delText>.</w:delText>
        </w:r>
      </w:del>
    </w:p>
    <w:bookmarkEnd w:id="614"/>
    <w:bookmarkEnd w:id="615"/>
    <w:p w14:paraId="37A621B2" w14:textId="67B31006" w:rsidR="00E877DC" w:rsidRPr="001F7BD9" w:rsidRDefault="00E877DC" w:rsidP="001F7BD9">
      <w:pPr>
        <w:pStyle w:val="BodyText"/>
      </w:pPr>
      <w:r>
        <w:br w:type="page"/>
      </w:r>
    </w:p>
    <w:p w14:paraId="1307CC39" w14:textId="5F41A2B4" w:rsidR="00DF1971" w:rsidRDefault="00554D3E" w:rsidP="003607EF">
      <w:pPr>
        <w:pStyle w:val="AppendixtitleHead1"/>
      </w:pPr>
      <w:bookmarkStart w:id="633" w:name="_Hlk60401020"/>
      <w:bookmarkStart w:id="634" w:name="_Ref125453840"/>
      <w:del w:id="635" w:author="Christians, Olaf" w:date="2025-10-02T10:18:00Z">
        <w:r w:rsidDel="00DF52F9">
          <w:lastRenderedPageBreak/>
          <w:delText>Sample</w:delText>
        </w:r>
        <w:r w:rsidR="00DF1971" w:rsidDel="00DF52F9">
          <w:delText xml:space="preserve"> AI Audit framework</w:delText>
        </w:r>
      </w:del>
      <w:bookmarkEnd w:id="634"/>
    </w:p>
    <w:p w14:paraId="1BE32499" w14:textId="77777777" w:rsidR="00DF52F9" w:rsidRPr="00DF52F9" w:rsidRDefault="00DF52F9" w:rsidP="00DF52F9">
      <w:pPr>
        <w:pStyle w:val="BodyText"/>
        <w:rPr>
          <w:ins w:id="636" w:author="Christians, Olaf" w:date="2025-10-02T10:18:00Z"/>
          <w:b/>
          <w:bCs/>
          <w:i/>
          <w:iCs/>
          <w:rPrChange w:id="637" w:author="Christians, Olaf" w:date="2025-10-02T10:19:00Z">
            <w:rPr>
              <w:ins w:id="638" w:author="Christians, Olaf" w:date="2025-10-02T10:18:00Z"/>
            </w:rPr>
          </w:rPrChange>
        </w:rPr>
      </w:pPr>
      <w:ins w:id="639" w:author="Christians, Olaf" w:date="2025-10-02T10:18:00Z">
        <w:r w:rsidRPr="00DF52F9">
          <w:rPr>
            <w:b/>
            <w:bCs/>
            <w:i/>
            <w:iCs/>
            <w:rPrChange w:id="640" w:author="Christians, Olaf" w:date="2025-10-02T10:19:00Z">
              <w:rPr/>
            </w:rPrChange>
          </w:rPr>
          <w:t>DTEC5 comments:</w:t>
        </w:r>
      </w:ins>
    </w:p>
    <w:p w14:paraId="73FFD32D" w14:textId="77777777" w:rsidR="00DF52F9" w:rsidRPr="00DF52F9" w:rsidRDefault="00DF52F9" w:rsidP="00DF52F9">
      <w:pPr>
        <w:pStyle w:val="BodyText"/>
        <w:numPr>
          <w:ilvl w:val="0"/>
          <w:numId w:val="51"/>
        </w:numPr>
        <w:rPr>
          <w:ins w:id="641" w:author="Christians, Olaf" w:date="2025-10-02T10:18:00Z"/>
          <w:b/>
          <w:bCs/>
          <w:i/>
          <w:iCs/>
          <w:rPrChange w:id="642" w:author="Christians, Olaf" w:date="2025-10-02T10:19:00Z">
            <w:rPr>
              <w:ins w:id="643" w:author="Christians, Olaf" w:date="2025-10-02T10:18:00Z"/>
            </w:rPr>
          </w:rPrChange>
        </w:rPr>
      </w:pPr>
      <w:ins w:id="644" w:author="Christians, Olaf" w:date="2025-10-02T10:18:00Z">
        <w:r w:rsidRPr="00DF52F9">
          <w:rPr>
            <w:b/>
            <w:bCs/>
            <w:i/>
            <w:iCs/>
            <w:rPrChange w:id="645" w:author="Christians, Olaf" w:date="2025-10-02T10:19:00Z">
              <w:rPr/>
            </w:rPrChange>
          </w:rPr>
          <w:t>To be continuesly updated as needed in the course of the update.</w:t>
        </w:r>
      </w:ins>
    </w:p>
    <w:p w14:paraId="2D3274C9" w14:textId="0E33F180" w:rsidR="00DF1971" w:rsidDel="00DF52F9" w:rsidRDefault="00DF1971" w:rsidP="005E22D0">
      <w:pPr>
        <w:pStyle w:val="BodyText"/>
        <w:rPr>
          <w:del w:id="646" w:author="Christians, Olaf" w:date="2025-10-02T10:18:00Z"/>
        </w:rPr>
      </w:pPr>
      <w:del w:id="647" w:author="Christians, Olaf" w:date="2025-10-02T10:18:00Z">
        <w:r w:rsidDel="00DF52F9">
          <w:rPr>
            <w:noProof/>
          </w:rPr>
          <w:drawing>
            <wp:anchor distT="0" distB="0" distL="114300" distR="114300" simplePos="0" relativeHeight="251658240" behindDoc="0" locked="0" layoutInCell="1" allowOverlap="1" wp14:anchorId="2647C7F7" wp14:editId="618106ED">
              <wp:simplePos x="0" y="0"/>
              <wp:positionH relativeFrom="margin">
                <wp:posOffset>-1179</wp:posOffset>
              </wp:positionH>
              <wp:positionV relativeFrom="paragraph">
                <wp:posOffset>702038</wp:posOffset>
              </wp:positionV>
              <wp:extent cx="6732270" cy="1746250"/>
              <wp:effectExtent l="0" t="0" r="0" b="635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732270" cy="1746250"/>
                      </a:xfrm>
                      <a:prstGeom prst="rect">
                        <a:avLst/>
                      </a:prstGeom>
                      <a:noFill/>
                    </pic:spPr>
                  </pic:pic>
                </a:graphicData>
              </a:graphic>
            </wp:anchor>
          </w:drawing>
        </w:r>
        <w:r w:rsidDel="00DF52F9">
          <w:delText>An initial internal audit framework can be framed as encompassing five distinct stages - Scoping, Mapping, Artefact Collection, Testing and Reflection (SMACTR) - all of which have their own set of documentation requirements and account for a different level of the analysis of a system</w:delText>
        </w:r>
        <w:r w:rsidDel="00DF52F9">
          <w:rPr>
            <w:rStyle w:val="FootnoteReference"/>
          </w:rPr>
          <w:footnoteReference w:id="2"/>
        </w:r>
        <w:r w:rsidDel="00DF52F9">
          <w:delText xml:space="preserve">. </w:delText>
        </w:r>
      </w:del>
    </w:p>
    <w:p w14:paraId="074E1515" w14:textId="4573E8D8" w:rsidR="00DF1971" w:rsidDel="00DF52F9" w:rsidRDefault="00DF1971" w:rsidP="0092261C">
      <w:pPr>
        <w:pStyle w:val="Figurecaption"/>
        <w:suppressAutoHyphens/>
        <w:ind w:left="992" w:hanging="992"/>
        <w:rPr>
          <w:del w:id="650" w:author="Christians, Olaf" w:date="2025-10-02T10:18:00Z"/>
        </w:rPr>
      </w:pPr>
      <w:bookmarkStart w:id="651" w:name="_Toc115385372"/>
      <w:bookmarkStart w:id="652" w:name="_Toc115385427"/>
      <w:del w:id="653" w:author="Christians, Olaf" w:date="2025-10-02T10:18:00Z">
        <w:r w:rsidDel="00DF52F9">
          <w:delText xml:space="preserve">Figure </w:delText>
        </w:r>
        <w:r w:rsidDel="00DF52F9">
          <w:fldChar w:fldCharType="begin"/>
        </w:r>
        <w:r w:rsidDel="00DF52F9">
          <w:delInstrText xml:space="preserve"> SEQ Figure \* ARABIC </w:delInstrText>
        </w:r>
        <w:r w:rsidDel="00DF52F9">
          <w:fldChar w:fldCharType="separate"/>
        </w:r>
        <w:r w:rsidR="00B662B2" w:rsidDel="00DF52F9">
          <w:rPr>
            <w:noProof/>
          </w:rPr>
          <w:delText>2</w:delText>
        </w:r>
        <w:r w:rsidDel="00DF52F9">
          <w:fldChar w:fldCharType="end"/>
        </w:r>
        <w:r w:rsidDel="00DF52F9">
          <w:delText xml:space="preserve"> </w:delText>
        </w:r>
        <w:r w:rsidR="0093044A" w:rsidDel="00DF52F9">
          <w:tab/>
          <w:delText xml:space="preserve">Sample </w:delText>
        </w:r>
        <w:r w:rsidDel="00DF52F9">
          <w:delText>AI Audit Model</w:delText>
        </w:r>
        <w:bookmarkEnd w:id="651"/>
        <w:bookmarkEnd w:id="652"/>
      </w:del>
    </w:p>
    <w:p w14:paraId="1EA7E5F7" w14:textId="63CBA09C" w:rsidR="00DF1971" w:rsidDel="00DF52F9" w:rsidRDefault="00DF1971" w:rsidP="003607EF">
      <w:pPr>
        <w:pStyle w:val="AppendixHead2"/>
        <w:rPr>
          <w:del w:id="654" w:author="Christians, Olaf" w:date="2025-10-02T10:18:00Z"/>
        </w:rPr>
      </w:pPr>
      <w:del w:id="655" w:author="Christians, Olaf" w:date="2025-10-02T10:18:00Z">
        <w:r w:rsidDel="00DF52F9">
          <w:delText>Scoping stage</w:delText>
        </w:r>
      </w:del>
    </w:p>
    <w:p w14:paraId="3F238010" w14:textId="43A75255" w:rsidR="00DF1971" w:rsidDel="00DF52F9" w:rsidRDefault="00DF1971" w:rsidP="005E22D0">
      <w:pPr>
        <w:pStyle w:val="BodyText"/>
        <w:rPr>
          <w:del w:id="656" w:author="Christians, Olaf" w:date="2025-10-02T10:18:00Z"/>
        </w:rPr>
      </w:pPr>
      <w:del w:id="657" w:author="Christians, Olaf" w:date="2025-10-02T10:18:00Z">
        <w:r w:rsidRPr="00787CA7" w:rsidDel="00DF52F9">
          <w:delText>This is the stage in which the risk analysis begins by mapping out intended use cases and identifying analogous deployments either within the organization or from competitors or adjacent industries. The goal is to anticipate areas to investigate as potential sources of harm and social impact. At this stage, interaction with the system should be minimal.</w:delText>
        </w:r>
      </w:del>
    </w:p>
    <w:p w14:paraId="4FF4BE4D" w14:textId="1602A91A" w:rsidR="00DF1971" w:rsidDel="00DF52F9" w:rsidRDefault="00DF1971" w:rsidP="003607EF">
      <w:pPr>
        <w:pStyle w:val="AppendixHead2"/>
        <w:rPr>
          <w:del w:id="658" w:author="Christians, Olaf" w:date="2025-10-02T10:18:00Z"/>
        </w:rPr>
      </w:pPr>
      <w:del w:id="659" w:author="Christians, Olaf" w:date="2025-10-02T10:18:00Z">
        <w:r w:rsidDel="00DF52F9">
          <w:delText>Mapping stage</w:delText>
        </w:r>
      </w:del>
    </w:p>
    <w:p w14:paraId="4E22DFF6" w14:textId="3A2DA725" w:rsidR="00DF1971" w:rsidDel="00DF52F9" w:rsidRDefault="00DF1971" w:rsidP="005E22D0">
      <w:pPr>
        <w:pStyle w:val="BodyText"/>
        <w:rPr>
          <w:del w:id="660" w:author="Christians, Olaf" w:date="2025-10-02T10:18:00Z"/>
        </w:rPr>
      </w:pPr>
      <w:del w:id="661" w:author="Christians, Olaf" w:date="2025-10-02T10:18:00Z">
        <w:r w:rsidDel="00DF52F9">
          <w:delText>This is a review of what is already in place and the perspectives involved in the audited system. This is also the time to map internal stakeholders, identify key collaborators for the execution of the audit, and orchestrate the appropriate stakeholder buy-in required for execution.</w:delText>
        </w:r>
      </w:del>
    </w:p>
    <w:p w14:paraId="2AF6CE4A" w14:textId="25971AF6" w:rsidR="00DF1971" w:rsidDel="00DF52F9" w:rsidRDefault="00DF1971" w:rsidP="003607EF">
      <w:pPr>
        <w:pStyle w:val="AppendixHead2"/>
        <w:rPr>
          <w:del w:id="662" w:author="Christians, Olaf" w:date="2025-10-02T10:18:00Z"/>
        </w:rPr>
      </w:pPr>
      <w:del w:id="663" w:author="Christians, Olaf" w:date="2025-10-02T10:18:00Z">
        <w:r w:rsidDel="00DF52F9">
          <w:delText>Artefact collection stage</w:delText>
        </w:r>
      </w:del>
    </w:p>
    <w:p w14:paraId="2147BC30" w14:textId="5D1D4D34" w:rsidR="00DF1971" w:rsidDel="00DF52F9" w:rsidRDefault="00DF1971" w:rsidP="005E22D0">
      <w:pPr>
        <w:pStyle w:val="BodyText"/>
        <w:rPr>
          <w:del w:id="664" w:author="Christians, Olaf" w:date="2025-10-02T10:18:00Z"/>
        </w:rPr>
      </w:pPr>
      <w:del w:id="665" w:author="Christians, Olaf" w:date="2025-10-02T10:18:00Z">
        <w:r w:rsidDel="00DF52F9">
          <w:delText>This stage requires the identification and collection all the required documentation from the product development process, to priorit</w:delText>
        </w:r>
        <w:r w:rsidR="0002193F" w:rsidDel="00DF52F9">
          <w:delText>ize</w:delText>
        </w:r>
        <w:r w:rsidDel="00DF52F9">
          <w:delText xml:space="preserve"> opportunities for testing and can include other product development artifacts such as design documents and reviews, in addition to systems architecture diagrams and other implementation planning documents and retrospectives.</w:delText>
        </w:r>
      </w:del>
    </w:p>
    <w:p w14:paraId="580B3CFA" w14:textId="3616C6D3" w:rsidR="00DF1971" w:rsidDel="00DF52F9" w:rsidRDefault="00DF1971" w:rsidP="00554D3E">
      <w:pPr>
        <w:pStyle w:val="AppendixHead2"/>
        <w:rPr>
          <w:del w:id="666" w:author="Christians, Olaf" w:date="2025-10-02T10:18:00Z"/>
        </w:rPr>
      </w:pPr>
      <w:del w:id="667" w:author="Christians, Olaf" w:date="2025-10-02T10:18:00Z">
        <w:r w:rsidDel="00DF52F9">
          <w:delText>Testing stage</w:delText>
        </w:r>
      </w:del>
    </w:p>
    <w:p w14:paraId="287870D1" w14:textId="247E32E2" w:rsidR="00DF1971" w:rsidDel="00DF52F9" w:rsidRDefault="00DF1971" w:rsidP="00554D3E">
      <w:pPr>
        <w:pStyle w:val="BodyText"/>
        <w:rPr>
          <w:del w:id="668" w:author="Christians, Olaf" w:date="2025-10-02T10:18:00Z"/>
        </w:rPr>
      </w:pPr>
      <w:del w:id="669" w:author="Christians, Olaf" w:date="2025-10-02T10:18:00Z">
        <w:r w:rsidDel="00DF52F9">
          <w:delText>This stage is when the auditors execute a series of tests to gauge the compliance of the system with the priorit</w:delText>
        </w:r>
        <w:r w:rsidR="0002193F" w:rsidDel="00DF52F9">
          <w:delText>ize</w:delText>
        </w:r>
        <w:r w:rsidDel="00DF52F9">
          <w:delText>d ethical values of the organ</w:delText>
        </w:r>
        <w:r w:rsidR="0002193F" w:rsidDel="00DF52F9">
          <w:delText>iza</w:delText>
        </w:r>
        <w:r w:rsidDel="00DF52F9">
          <w:delText xml:space="preserve">tion. Auditors engage with the system in various ways and produce a series of artifacts to demonstrate the performance of the analysed system at the time of the audit. Additionally, auditors review the </w:delText>
        </w:r>
        <w:r w:rsidRPr="00554D3E" w:rsidDel="00DF52F9">
          <w:delText>documentation collected from the previous stage and begin to make assessments of the likelihood of system</w:delText>
        </w:r>
        <w:r w:rsidDel="00DF52F9">
          <w:delText xml:space="preserve"> failures to</w:delText>
        </w:r>
        <w:r w:rsidR="00554D3E" w:rsidDel="00DF52F9">
          <w:delText xml:space="preserve"> </w:delText>
        </w:r>
        <w:r w:rsidDel="00DF52F9">
          <w:delText>comply with declared principles.</w:delText>
        </w:r>
      </w:del>
    </w:p>
    <w:p w14:paraId="2F8CD626" w14:textId="09025B5C" w:rsidR="00DF1971" w:rsidDel="00DF52F9" w:rsidRDefault="00DF1971" w:rsidP="00554D3E">
      <w:pPr>
        <w:pStyle w:val="AppendixHead2"/>
        <w:rPr>
          <w:del w:id="670" w:author="Christians, Olaf" w:date="2025-10-02T10:18:00Z"/>
        </w:rPr>
      </w:pPr>
      <w:del w:id="671" w:author="Christians, Olaf" w:date="2025-10-02T10:18:00Z">
        <w:r w:rsidDel="00DF52F9">
          <w:delText>Reflection stage</w:delText>
        </w:r>
      </w:del>
    </w:p>
    <w:p w14:paraId="49002993" w14:textId="6AD4B495" w:rsidR="00DF1971" w:rsidDel="00DF52F9" w:rsidRDefault="00DF1971" w:rsidP="005E22D0">
      <w:pPr>
        <w:pStyle w:val="BodyText"/>
        <w:rPr>
          <w:del w:id="672" w:author="Christians, Olaf" w:date="2025-10-02T10:18:00Z"/>
        </w:rPr>
      </w:pPr>
      <w:del w:id="673" w:author="Christians, Olaf" w:date="2025-10-02T10:18:00Z">
        <w:r w:rsidDel="00DF52F9">
          <w:delText>This phase of the audit is the more reflective stage, when the results of the tests at the execution stage are analysed in juxtaposition with the ethical expectations clarified in the audit scoping. This phase will reflect on product decisions and design recommendations that could be made following the audit results.</w:delText>
        </w:r>
      </w:del>
    </w:p>
    <w:bookmarkEnd w:id="633"/>
    <w:p w14:paraId="41980F7C" w14:textId="77777777" w:rsidR="00DF1971" w:rsidRDefault="00DF1971" w:rsidP="005E22D0">
      <w:pPr>
        <w:pStyle w:val="BodyText"/>
      </w:pPr>
    </w:p>
    <w:sectPr w:rsidR="00DF1971" w:rsidSect="00F066E3">
      <w:headerReference w:type="even" r:id="rId30"/>
      <w:headerReference w:type="default" r:id="rId31"/>
      <w:footerReference w:type="default" r:id="rId32"/>
      <w:headerReference w:type="first" r:id="rId33"/>
      <w:pgSz w:w="11906" w:h="16838" w:code="9"/>
      <w:pgMar w:top="900"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5" w:author="Christians, Olaf" w:date="2025-10-01T16:33:00Z" w:initials="OCH">
    <w:p w14:paraId="295F22EF" w14:textId="57ED6047" w:rsidR="00C341E0" w:rsidRDefault="00C341E0">
      <w:pPr>
        <w:pStyle w:val="CommentText"/>
      </w:pPr>
      <w:r>
        <w:rPr>
          <w:rStyle w:val="CommentReference"/>
        </w:rPr>
        <w:annotationRef/>
      </w:r>
      <w:r>
        <w:t>Not appropriate for this GL, proposed to delete</w:t>
      </w:r>
    </w:p>
  </w:comment>
  <w:comment w:id="400" w:author="Jillian Carson-Jackson" w:date="2025-03-26T14:50:00Z" w:initials="JCJ">
    <w:p w14:paraId="4A740AD0" w14:textId="77777777" w:rsidR="00D80EF8" w:rsidRDefault="00D80EF8" w:rsidP="00D80EF8">
      <w:pPr>
        <w:pStyle w:val="CommentText"/>
      </w:pPr>
      <w:r>
        <w:rPr>
          <w:rStyle w:val="CommentReference"/>
        </w:rPr>
        <w:annotationRef/>
      </w:r>
      <w:r>
        <w:rPr>
          <w:lang w:val="en-US"/>
        </w:rPr>
        <w:t xml:space="preserve">The concept of trust - can we now focus more on having explainable AI / concept of trust. </w:t>
      </w:r>
    </w:p>
  </w:comment>
  <w:comment w:id="431" w:author="Christians, Olaf" w:date="2025-10-01T16:35:00Z" w:initials="OCH">
    <w:p w14:paraId="6C9D6320" w14:textId="05BAB624" w:rsidR="00C341E0" w:rsidRDefault="00C341E0">
      <w:pPr>
        <w:pStyle w:val="CommentText"/>
      </w:pPr>
      <w:r>
        <w:rPr>
          <w:rStyle w:val="CommentReference"/>
        </w:rPr>
        <w:annotationRef/>
      </w:r>
      <w:r>
        <w:t>Completely to be revised during next session(s)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5F22EF" w15:done="0"/>
  <w15:commentEx w15:paraId="4A740AD0" w15:done="0"/>
  <w15:commentEx w15:paraId="6C9D63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87D63F" w16cex:dateUtc="2025-10-01T14:33:00Z"/>
  <w16cex:commentExtensible w16cex:durableId="2A6F9C92" w16cex:dateUtc="2025-03-26T13:50:00Z"/>
  <w16cex:commentExtensible w16cex:durableId="2C87D6D6" w16cex:dateUtc="2025-10-01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F22EF" w16cid:durableId="2C87D63F"/>
  <w16cid:commentId w16cid:paraId="4A740AD0" w16cid:durableId="2A6F9C92"/>
  <w16cid:commentId w16cid:paraId="6C9D6320" w16cid:durableId="2C87D6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9FCD" w14:textId="77777777" w:rsidR="00BA6F88" w:rsidRDefault="00BA6F88" w:rsidP="003274DB">
      <w:r>
        <w:separator/>
      </w:r>
    </w:p>
    <w:p w14:paraId="210F48A7" w14:textId="77777777" w:rsidR="00BA6F88" w:rsidRDefault="00BA6F88"/>
  </w:endnote>
  <w:endnote w:type="continuationSeparator" w:id="0">
    <w:p w14:paraId="070EB12B" w14:textId="77777777" w:rsidR="00BA6F88" w:rsidRDefault="00BA6F88" w:rsidP="003274DB">
      <w:r>
        <w:continuationSeparator/>
      </w:r>
    </w:p>
    <w:p w14:paraId="59AF73E5" w14:textId="77777777" w:rsidR="00BA6F88" w:rsidRDefault="00BA6F88"/>
  </w:endnote>
  <w:endnote w:type="continuationNotice" w:id="1">
    <w:p w14:paraId="3C1284E1" w14:textId="77777777" w:rsidR="00BA6F88" w:rsidRDefault="00BA6F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venir Next Condensed">
    <w:altName w:val="Calibri"/>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0159" w14:textId="77777777" w:rsidR="00E36947" w:rsidRDefault="00E369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799724" w14:textId="77777777" w:rsidR="00E36947" w:rsidRDefault="00E369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A7F174" w14:textId="77777777" w:rsidR="00E36947" w:rsidRDefault="00E369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E6E3E1" w14:textId="77777777" w:rsidR="00E36947" w:rsidRDefault="00E369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C1086E" w14:textId="77777777" w:rsidR="00E36947" w:rsidRDefault="00E369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8B94D" w14:textId="45EFE32F" w:rsidR="00E36947" w:rsidRPr="0098256A" w:rsidRDefault="00E36947" w:rsidP="008747E0">
    <w:pPr>
      <w:pStyle w:val="Footer"/>
      <w:rPr>
        <w:lang w:val="fr-FR"/>
      </w:rPr>
    </w:pPr>
    <w:r>
      <w:rPr>
        <w:noProof/>
        <w:lang w:val="en-US"/>
      </w:rPr>
      <mc:AlternateContent>
        <mc:Choice Requires="wps">
          <w:drawing>
            <wp:anchor distT="0" distB="0" distL="114300" distR="114300" simplePos="0" relativeHeight="251658247" behindDoc="0" locked="0" layoutInCell="1" allowOverlap="1" wp14:anchorId="40A36457" wp14:editId="574D27EF">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rto="http://schemas.microsoft.com/office/word/2006/arto">
          <w:pict>
            <v:line w14:anchorId="44E432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98256A">
      <w:rPr>
        <w:lang w:val="fr-FR"/>
      </w:rPr>
      <w:t xml:space="preserve"> </w:t>
    </w:r>
  </w:p>
  <w:p w14:paraId="29097D17" w14:textId="77777777" w:rsidR="00E36947" w:rsidRPr="0098256A" w:rsidRDefault="00E36947" w:rsidP="008747E0">
    <w:pPr>
      <w:pStyle w:val="Footer"/>
      <w:rPr>
        <w:lang w:val="fr-FR"/>
      </w:rPr>
    </w:pPr>
  </w:p>
  <w:p w14:paraId="6C10A515" w14:textId="77777777" w:rsidR="00E36947" w:rsidRPr="0098256A" w:rsidRDefault="00E36947" w:rsidP="002735DD">
    <w:pPr>
      <w:pStyle w:val="Footer"/>
      <w:tabs>
        <w:tab w:val="left" w:pos="1781"/>
      </w:tabs>
      <w:rPr>
        <w:lang w:val="fr-FR"/>
      </w:rPr>
    </w:pPr>
    <w:r w:rsidRPr="0098256A">
      <w:rPr>
        <w:lang w:val="fr-FR"/>
      </w:rPr>
      <w:tab/>
    </w:r>
  </w:p>
  <w:p w14:paraId="6D566B23" w14:textId="77777777" w:rsidR="00C27697" w:rsidRPr="004E7119" w:rsidRDefault="00C27697" w:rsidP="00C27697">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27591D2B" w14:textId="77777777" w:rsidR="00C27697" w:rsidRDefault="00C27697" w:rsidP="00C27697">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20C0D36A" w14:textId="77777777" w:rsidR="00C27697" w:rsidRPr="0098256A" w:rsidRDefault="00C27697" w:rsidP="00C27697">
    <w:pPr>
      <w:spacing w:before="40" w:after="40"/>
      <w:rPr>
        <w:b/>
        <w:color w:val="00558C"/>
        <w:szCs w:val="18"/>
        <w:lang w:val="fr-FR"/>
      </w:rPr>
    </w:pPr>
    <w:r w:rsidRPr="0098256A">
      <w:rPr>
        <w:b/>
        <w:color w:val="00558C"/>
        <w:szCs w:val="18"/>
        <w:lang w:val="fr-FR"/>
      </w:rPr>
      <w:t>www.iala-aism.org</w:t>
    </w:r>
  </w:p>
  <w:p w14:paraId="207B465A" w14:textId="77777777" w:rsidR="00C27697" w:rsidRDefault="00C27697" w:rsidP="00C27697">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1E3CCB8" w14:textId="5EC39432" w:rsidR="00E36947" w:rsidRPr="00ED2A8D" w:rsidRDefault="00C27697" w:rsidP="0098256A">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CFAC6" w14:textId="77777777" w:rsidR="00E36947" w:rsidRDefault="00E36947" w:rsidP="00525922">
    <w:r>
      <w:rPr>
        <w:noProof/>
        <w:lang w:val="en-US"/>
      </w:rPr>
      <mc:AlternateContent>
        <mc:Choice Requires="wps">
          <w:drawing>
            <wp:anchor distT="0" distB="0" distL="114300" distR="114300" simplePos="0" relativeHeight="251658249" behindDoc="0" locked="0" layoutInCell="1" allowOverlap="1" wp14:anchorId="0FDCB27C" wp14:editId="20B7F49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fl="http://schemas.microsoft.com/office/word/2024/wordml/sdtformatlock" xmlns:arto="http://schemas.microsoft.com/office/word/2006/arto">
          <w:pict>
            <v:line w14:anchorId="0193BD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29D280A" w14:textId="2FA95ED7" w:rsidR="00E36947" w:rsidRPr="002679D7" w:rsidRDefault="00E36947" w:rsidP="00525922">
    <w:pPr>
      <w:rPr>
        <w:rStyle w:val="PageNumber"/>
        <w:szCs w:val="15"/>
        <w:lang w:val="fr-FR"/>
      </w:rPr>
    </w:pPr>
    <w:r w:rsidRPr="00C907DF">
      <w:rPr>
        <w:szCs w:val="15"/>
      </w:rPr>
      <w:fldChar w:fldCharType="begin"/>
    </w:r>
    <w:r w:rsidRPr="002679D7">
      <w:rPr>
        <w:szCs w:val="15"/>
        <w:lang w:val="fr-FR"/>
      </w:rPr>
      <w:instrText xml:space="preserve"> STYLEREF "Document title" \* MERGEFORMAT </w:instrText>
    </w:r>
    <w:r w:rsidRPr="00C907DF">
      <w:rPr>
        <w:szCs w:val="15"/>
      </w:rPr>
      <w:fldChar w:fldCharType="separate"/>
    </w:r>
    <w:r w:rsidR="00B662B2">
      <w:rPr>
        <w:b/>
        <w:bCs/>
        <w:noProof/>
        <w:szCs w:val="15"/>
        <w:lang w:val="fr-FR"/>
      </w:rPr>
      <w:t>Erreur ! Utilisez l'onglet Accueil pour appliquer Document title au texte que vous souhaitez faire apparaître ici.</w:t>
    </w:r>
    <w:r w:rsidRPr="00C907DF">
      <w:rPr>
        <w:szCs w:val="15"/>
      </w:rPr>
      <w:fldChar w:fldCharType="end"/>
    </w:r>
    <w:r w:rsidRPr="002679D7">
      <w:rPr>
        <w:szCs w:val="15"/>
        <w:lang w:val="fr-FR"/>
      </w:rPr>
      <w:t xml:space="preserve"> </w:t>
    </w:r>
    <w:r>
      <w:rPr>
        <w:szCs w:val="15"/>
      </w:rPr>
      <w:fldChar w:fldCharType="begin"/>
    </w:r>
    <w:r w:rsidRPr="002679D7">
      <w:rPr>
        <w:szCs w:val="15"/>
        <w:lang w:val="fr-FR"/>
      </w:rPr>
      <w:instrText xml:space="preserve"> STYLEREF "Document number" \* MERGEFORMAT </w:instrText>
    </w:r>
    <w:r>
      <w:rPr>
        <w:szCs w:val="15"/>
      </w:rPr>
      <w:fldChar w:fldCharType="separate"/>
    </w:r>
    <w:r w:rsidR="00B662B2" w:rsidRPr="002679D7">
      <w:rPr>
        <w:noProof/>
        <w:szCs w:val="15"/>
        <w:lang w:val="fr-FR"/>
      </w:rPr>
      <w:t>GNNNN</w:t>
    </w:r>
    <w:r>
      <w:rPr>
        <w:szCs w:val="15"/>
      </w:rPr>
      <w:fldChar w:fldCharType="end"/>
    </w:r>
    <w:r w:rsidRPr="002679D7">
      <w:rPr>
        <w:szCs w:val="15"/>
        <w:lang w:val="fr-FR"/>
      </w:rPr>
      <w:t xml:space="preserve"> – </w:t>
    </w:r>
    <w:r>
      <w:rPr>
        <w:szCs w:val="15"/>
      </w:rPr>
      <w:fldChar w:fldCharType="begin"/>
    </w:r>
    <w:r w:rsidRPr="002679D7">
      <w:rPr>
        <w:szCs w:val="15"/>
        <w:lang w:val="fr-FR"/>
      </w:rPr>
      <w:instrText xml:space="preserve"> STYLEREF Subtitle \* MERGEFORMAT </w:instrText>
    </w:r>
    <w:r>
      <w:rPr>
        <w:szCs w:val="15"/>
      </w:rPr>
      <w:fldChar w:fldCharType="separate"/>
    </w:r>
    <w:r w:rsidR="00B662B2">
      <w:rPr>
        <w:b/>
        <w:bCs/>
        <w:noProof/>
        <w:szCs w:val="15"/>
        <w:lang w:val="fr-FR"/>
      </w:rPr>
      <w:t>Erreur ! Utilisez l'onglet Accueil pour appliquer Subtitle au texte que vous souhaitez faire apparaître ici.</w:t>
    </w:r>
    <w:r>
      <w:rPr>
        <w:szCs w:val="15"/>
      </w:rPr>
      <w:fldChar w:fldCharType="end"/>
    </w:r>
  </w:p>
  <w:p w14:paraId="4215E49E" w14:textId="42E19750" w:rsidR="00E36947" w:rsidRPr="00525922" w:rsidRDefault="00E3694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B662B2">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F27B" w14:textId="77777777" w:rsidR="00E36947" w:rsidRDefault="00E36947" w:rsidP="00C716E5">
    <w:pPr>
      <w:pStyle w:val="NoSpacing"/>
    </w:pPr>
  </w:p>
  <w:p w14:paraId="745CF9CC" w14:textId="77777777" w:rsidR="00C27697" w:rsidRDefault="00C27697" w:rsidP="00827301">
    <w:pPr>
      <w:pStyle w:val="Footerportrait"/>
    </w:pPr>
  </w:p>
  <w:p w14:paraId="60072DCD" w14:textId="6A4A1651" w:rsidR="00E36947" w:rsidRPr="00C27697" w:rsidRDefault="001D6274" w:rsidP="00827301">
    <w:pPr>
      <w:pStyle w:val="Footerportrait"/>
      <w:rPr>
        <w:rStyle w:val="PageNumber"/>
        <w:szCs w:val="15"/>
      </w:rPr>
    </w:pPr>
    <w:fldSimple w:instr=" STYLEREF  &quot;Document type&quot;  \* MERGEFORMAT ">
      <w:r w:rsidR="007D70F9">
        <w:t>IALA Guideline</w:t>
      </w:r>
    </w:fldSimple>
    <w:r w:rsidR="00E36947" w:rsidRPr="00C27697">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p>
  <w:p w14:paraId="0E74F881" w14:textId="579FDD2A" w:rsidR="00E36947" w:rsidRPr="00C907DF" w:rsidRDefault="001D6274" w:rsidP="00827301">
    <w:pPr>
      <w:pStyle w:val="Footerportrait"/>
    </w:pPr>
    <w:fldSimple w:instr=" STYLEREF &quot;Edition number&quot; \* MERGEFORMAT ">
      <w:r w:rsidR="007D70F9">
        <w:t>Edition draft towards 2.0</w:t>
      </w:r>
    </w:fldSimple>
    <w:r w:rsidR="00E36947">
      <w:t xml:space="preserve"> </w:t>
    </w:r>
    <w:fldSimple w:instr=" STYLEREF  MRN  \* MERGEFORMAT ">
      <w:r w:rsidR="007D70F9">
        <w:t>urn:mrn:iala:pub:g1178:edx.0</w:t>
      </w:r>
    </w:fldSimple>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2</w:t>
    </w:r>
    <w:r w:rsidR="00E369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8D00" w14:textId="77777777" w:rsidR="00E36947" w:rsidRDefault="00E36947" w:rsidP="00C716E5">
    <w:pPr>
      <w:pStyle w:val="Footer"/>
    </w:pPr>
  </w:p>
  <w:p w14:paraId="25702A47" w14:textId="77777777" w:rsidR="00C27697" w:rsidRDefault="00C27697" w:rsidP="00827301">
    <w:pPr>
      <w:pStyle w:val="Footerportrait"/>
    </w:pPr>
  </w:p>
  <w:p w14:paraId="01BC03A2" w14:textId="04ECE2C3" w:rsidR="00E36947" w:rsidRPr="00C907DF" w:rsidRDefault="001D6274" w:rsidP="00827301">
    <w:pPr>
      <w:pStyle w:val="Footerportrait"/>
      <w:rPr>
        <w:rStyle w:val="PageNumber"/>
        <w:szCs w:val="15"/>
      </w:rPr>
    </w:pPr>
    <w:fldSimple w:instr=" STYLEREF &quot;Document type&quot; \* MERGEFORMAT ">
      <w:r w:rsidR="007D70F9">
        <w:t>IALA Guideline</w:t>
      </w:r>
    </w:fldSimple>
    <w:r w:rsidR="00E36947" w:rsidRPr="00C907DF">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p>
  <w:p w14:paraId="24E40724" w14:textId="42DC5239" w:rsidR="00E36947" w:rsidRPr="00525922" w:rsidRDefault="001D6274" w:rsidP="00827301">
    <w:pPr>
      <w:pStyle w:val="Footerportrait"/>
    </w:pPr>
    <w:fldSimple w:instr=" STYLEREF &quot;Edition number&quot; \* MERGEFORMAT ">
      <w:r w:rsidR="007D70F9">
        <w:t>Edition draft towards 2.0</w:t>
      </w:r>
    </w:fldSimple>
    <w:r w:rsidR="00E36947">
      <w:t xml:space="preserve"> </w:t>
    </w:r>
    <w:fldSimple w:instr=" STYLEREF  MRN  \* MERGEFORMAT ">
      <w:r w:rsidR="007D70F9">
        <w:t>urn:mrn:iala:pub:g1178:edx.0</w:t>
      </w:r>
    </w:fldSimple>
    <w:r w:rsidR="00E36947" w:rsidRPr="00C907DF">
      <w:tab/>
    </w:r>
    <w:r w:rsidR="00E36947">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3</w:t>
    </w:r>
    <w:r w:rsidR="00E369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C3E7" w14:textId="77777777" w:rsidR="00E36947" w:rsidRDefault="00E36947" w:rsidP="00C716E5">
    <w:pPr>
      <w:pStyle w:val="NoSpacing"/>
    </w:pPr>
  </w:p>
  <w:p w14:paraId="60D8F8B2" w14:textId="77777777" w:rsidR="00C27697" w:rsidRDefault="00C27697" w:rsidP="00925B39">
    <w:pPr>
      <w:pStyle w:val="Footerportrait"/>
    </w:pPr>
  </w:p>
  <w:p w14:paraId="591B4F0E" w14:textId="747883BF" w:rsidR="00E36947" w:rsidRPr="00C27697" w:rsidRDefault="001D6274" w:rsidP="00925B39">
    <w:pPr>
      <w:pStyle w:val="Footerportrait"/>
    </w:pPr>
    <w:fldSimple w:instr=" STYLEREF &quot;Document type&quot; \* MERGEFORMAT ">
      <w:r w:rsidR="007D70F9">
        <w:t>IALA Guideline</w:t>
      </w:r>
    </w:fldSimple>
    <w:r w:rsidR="00E36947" w:rsidRPr="00C27697">
      <w:t xml:space="preserve"> </w:t>
    </w:r>
    <w:fldSimple w:instr=" STYLEREF &quot;Document number&quot; \* MERGEFORMAT ">
      <w:r w:rsidR="007D70F9">
        <w:t>G1178</w:t>
      </w:r>
    </w:fldSimple>
    <w:r w:rsidR="00E36947" w:rsidRPr="00C27697">
      <w:t xml:space="preserve"> </w:t>
    </w:r>
    <w:fldSimple w:instr=" STYLEREF &quot;Document name&quot; \* MERGEFORMAT ">
      <w:r w:rsidR="007D70F9">
        <w:t>An Introduction to Artificial Intelligence (AI) from an IALA perspective</w:t>
      </w:r>
    </w:fldSimple>
    <w:r w:rsidR="00E36947" w:rsidRPr="00C27697">
      <w:tab/>
    </w:r>
  </w:p>
  <w:p w14:paraId="07B4B9A3" w14:textId="432B39FD" w:rsidR="00E36947" w:rsidRPr="00C907DF" w:rsidRDefault="001D6274" w:rsidP="00925B39">
    <w:pPr>
      <w:pStyle w:val="Footerportrait"/>
    </w:pPr>
    <w:fldSimple w:instr=" STYLEREF &quot;Edition number&quot; \* MERGEFORMAT ">
      <w:r w:rsidR="007D70F9">
        <w:t>Edition draft towards 2.0</w:t>
      </w:r>
    </w:fldSimple>
    <w:r w:rsidR="0002193F">
      <w:t xml:space="preserve"> </w:t>
    </w:r>
    <w:fldSimple w:instr=" STYLEREF  MRN  \* MERGEFORMAT ">
      <w:r w:rsidR="007D70F9">
        <w:t>urn:mrn:iala:pub:g1178:edx.0</w:t>
      </w:r>
    </w:fldSimple>
    <w:r w:rsidR="00E36947">
      <w:tab/>
    </w:r>
    <w:r w:rsidR="00E36947">
      <w:rPr>
        <w:rStyle w:val="PageNumber"/>
        <w:szCs w:val="15"/>
      </w:rPr>
      <w:t xml:space="preserve">P </w:t>
    </w:r>
    <w:r w:rsidR="00E36947" w:rsidRPr="00C907DF">
      <w:rPr>
        <w:rStyle w:val="PageNumber"/>
        <w:szCs w:val="15"/>
      </w:rPr>
      <w:fldChar w:fldCharType="begin"/>
    </w:r>
    <w:r w:rsidR="00E36947" w:rsidRPr="00C907DF">
      <w:rPr>
        <w:rStyle w:val="PageNumber"/>
        <w:szCs w:val="15"/>
      </w:rPr>
      <w:instrText xml:space="preserve">PAGE  </w:instrText>
    </w:r>
    <w:r w:rsidR="00E36947" w:rsidRPr="00C907DF">
      <w:rPr>
        <w:rStyle w:val="PageNumber"/>
        <w:szCs w:val="15"/>
      </w:rPr>
      <w:fldChar w:fldCharType="separate"/>
    </w:r>
    <w:r w:rsidR="00E36947">
      <w:rPr>
        <w:rStyle w:val="PageNumber"/>
        <w:szCs w:val="15"/>
      </w:rPr>
      <w:t>5</w:t>
    </w:r>
    <w:r w:rsidR="00E3694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B2F36" w14:textId="77777777" w:rsidR="00BA6F88" w:rsidRDefault="00BA6F88" w:rsidP="003274DB">
      <w:r>
        <w:separator/>
      </w:r>
    </w:p>
    <w:p w14:paraId="4DBECC69" w14:textId="77777777" w:rsidR="00BA6F88" w:rsidRDefault="00BA6F88"/>
  </w:footnote>
  <w:footnote w:type="continuationSeparator" w:id="0">
    <w:p w14:paraId="4DA71E86" w14:textId="77777777" w:rsidR="00BA6F88" w:rsidRDefault="00BA6F88" w:rsidP="003274DB">
      <w:r>
        <w:continuationSeparator/>
      </w:r>
    </w:p>
    <w:p w14:paraId="1F4ADA84" w14:textId="77777777" w:rsidR="00BA6F88" w:rsidRDefault="00BA6F88"/>
  </w:footnote>
  <w:footnote w:type="continuationNotice" w:id="1">
    <w:p w14:paraId="44B7B18D" w14:textId="77777777" w:rsidR="00BA6F88" w:rsidRDefault="00BA6F88">
      <w:pPr>
        <w:spacing w:line="240" w:lineRule="auto"/>
      </w:pPr>
    </w:p>
  </w:footnote>
  <w:footnote w:id="2">
    <w:p w14:paraId="68207D09" w14:textId="77777777" w:rsidR="00E36947" w:rsidDel="00DF52F9" w:rsidRDefault="00E36947" w:rsidP="004D1AA2">
      <w:pPr>
        <w:pStyle w:val="FootnoteText"/>
        <w:rPr>
          <w:del w:id="648" w:author="Christians, Olaf" w:date="2025-10-02T10:18:00Z"/>
        </w:rPr>
      </w:pPr>
      <w:del w:id="649" w:author="Christians, Olaf" w:date="2025-10-02T10:18:00Z">
        <w:r w:rsidDel="00DF52F9">
          <w:rPr>
            <w:rStyle w:val="FootnoteReference"/>
          </w:rPr>
          <w:footnoteRef/>
        </w:r>
        <w:r w:rsidDel="00DF52F9">
          <w:delText xml:space="preserve"> </w:delText>
        </w:r>
        <w:r w:rsidRPr="009043E4" w:rsidDel="00DF52F9">
          <w:delText>https://doi.org/10.1145/3351095.3372873</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8ABC" w14:textId="77777777" w:rsidR="00E36947" w:rsidRDefault="00BA6F88">
    <w:pPr>
      <w:pStyle w:val="Header"/>
    </w:pPr>
    <w:r>
      <w:rPr>
        <w:noProof/>
      </w:rPr>
      <w:pict w14:anchorId="7E9B39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01B4" w14:textId="77777777" w:rsidR="00E36947" w:rsidRDefault="00BA6F88">
    <w:pPr>
      <w:pStyle w:val="Header"/>
    </w:pPr>
    <w:r>
      <w:rPr>
        <w:noProof/>
      </w:rPr>
      <w:pict w14:anchorId="5780D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D286" w14:textId="3DC631CA" w:rsidR="00E36947" w:rsidRPr="00667792" w:rsidRDefault="00E36947" w:rsidP="00667792">
    <w:pPr>
      <w:pStyle w:val="Header"/>
    </w:pPr>
    <w:r>
      <w:rPr>
        <w:noProof/>
        <w:lang w:val="en-US"/>
      </w:rPr>
      <w:drawing>
        <wp:anchor distT="0" distB="0" distL="114300" distR="114300" simplePos="0" relativeHeight="251658246" behindDoc="1" locked="0" layoutInCell="1" allowOverlap="1" wp14:anchorId="1929D1D1" wp14:editId="74630295">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9632" w14:textId="77777777" w:rsidR="00E36947" w:rsidRDefault="00BA6F88">
    <w:pPr>
      <w:pStyle w:val="Header"/>
    </w:pPr>
    <w:r>
      <w:rPr>
        <w:noProof/>
      </w:rPr>
      <w:pict w14:anchorId="1567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7FC3" w14:textId="3BD00270" w:rsidR="00E36947" w:rsidRDefault="00E36947" w:rsidP="00E337A9">
    <w:pPr>
      <w:pStyle w:val="Header"/>
      <w:jc w:val="right"/>
    </w:pPr>
    <w:r w:rsidRPr="00442889">
      <w:rPr>
        <w:noProof/>
        <w:lang w:val="en-US"/>
      </w:rPr>
      <w:drawing>
        <wp:anchor distT="0" distB="0" distL="114300" distR="114300" simplePos="0" relativeHeight="251658242" behindDoc="1" locked="0" layoutInCell="1" allowOverlap="1" wp14:anchorId="46DCE3E7" wp14:editId="231FE28C">
          <wp:simplePos x="0" y="0"/>
          <wp:positionH relativeFrom="page">
            <wp:posOffset>2880360</wp:posOffset>
          </wp:positionH>
          <wp:positionV relativeFrom="page">
            <wp:posOffset>180340</wp:posOffset>
          </wp:positionV>
          <wp:extent cx="1803600" cy="1440000"/>
          <wp:effectExtent l="0" t="0" r="6350" b="8255"/>
          <wp:wrapNone/>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3983D1A" w14:textId="77777777" w:rsidR="00E36947" w:rsidRDefault="00E36947" w:rsidP="00A87080">
    <w:pPr>
      <w:pStyle w:val="Header"/>
    </w:pPr>
  </w:p>
  <w:p w14:paraId="026CB915" w14:textId="77777777" w:rsidR="00E36947" w:rsidRDefault="00E36947" w:rsidP="00A87080">
    <w:pPr>
      <w:pStyle w:val="Header"/>
    </w:pPr>
  </w:p>
  <w:p w14:paraId="20051BAB" w14:textId="77777777" w:rsidR="00E36947" w:rsidRDefault="00E36947" w:rsidP="008747E0">
    <w:pPr>
      <w:pStyle w:val="Header"/>
    </w:pPr>
  </w:p>
  <w:p w14:paraId="7F033C12" w14:textId="77777777" w:rsidR="00E36947" w:rsidRDefault="00E36947" w:rsidP="008747E0">
    <w:pPr>
      <w:pStyle w:val="Header"/>
    </w:pPr>
  </w:p>
  <w:p w14:paraId="3A248449" w14:textId="77777777" w:rsidR="00E36947" w:rsidRDefault="00E36947" w:rsidP="008747E0">
    <w:pPr>
      <w:pStyle w:val="Header"/>
    </w:pPr>
    <w:r>
      <w:rPr>
        <w:noProof/>
        <w:lang w:val="en-US"/>
      </w:rPr>
      <w:drawing>
        <wp:anchor distT="0" distB="0" distL="114300" distR="114300" simplePos="0" relativeHeight="251658241" behindDoc="1" locked="0" layoutInCell="1" allowOverlap="1" wp14:anchorId="1942CF3B" wp14:editId="3314D104">
          <wp:simplePos x="0" y="0"/>
          <wp:positionH relativeFrom="page">
            <wp:posOffset>-9525</wp:posOffset>
          </wp:positionH>
          <wp:positionV relativeFrom="page">
            <wp:posOffset>1386205</wp:posOffset>
          </wp:positionV>
          <wp:extent cx="7555865" cy="2339975"/>
          <wp:effectExtent l="0" t="0" r="6985" b="3175"/>
          <wp:wrapNone/>
          <wp:docPr id="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5F3C734" w14:textId="77777777" w:rsidR="00E36947" w:rsidRDefault="00E36947" w:rsidP="008747E0">
    <w:pPr>
      <w:pStyle w:val="Header"/>
    </w:pPr>
  </w:p>
  <w:p w14:paraId="142DD1D6" w14:textId="77777777" w:rsidR="00E36947" w:rsidRPr="00ED2A8D" w:rsidRDefault="00E36947" w:rsidP="00A87080">
    <w:pPr>
      <w:pStyle w:val="Header"/>
    </w:pPr>
  </w:p>
  <w:p w14:paraId="3CD7BE35" w14:textId="77777777" w:rsidR="00E36947" w:rsidRPr="00ED2A8D" w:rsidRDefault="00E369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E413" w14:textId="0CA30B00" w:rsidR="00E36947" w:rsidRDefault="00E36947">
    <w:pPr>
      <w:pStyle w:val="Header"/>
    </w:pPr>
    <w:r>
      <w:rPr>
        <w:noProof/>
        <w:lang w:val="en-US"/>
      </w:rPr>
      <w:drawing>
        <wp:anchor distT="0" distB="0" distL="114300" distR="114300" simplePos="0" relativeHeight="251658248" behindDoc="1" locked="0" layoutInCell="1" allowOverlap="1" wp14:anchorId="72DF4B62" wp14:editId="7B5BE7E8">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A8BB0" w14:textId="77777777" w:rsidR="00E36947" w:rsidRDefault="00E36947">
    <w:pPr>
      <w:pStyle w:val="Header"/>
    </w:pPr>
  </w:p>
  <w:p w14:paraId="6FDDB028" w14:textId="77777777" w:rsidR="00E36947" w:rsidRDefault="00E369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494A" w14:textId="77777777" w:rsidR="00E36947" w:rsidRDefault="00BA6F88">
    <w:pPr>
      <w:pStyle w:val="Header"/>
    </w:pPr>
    <w:r>
      <w:rPr>
        <w:noProof/>
      </w:rPr>
      <w:pict w14:anchorId="4C304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66FB" w14:textId="238964B8" w:rsidR="00E36947" w:rsidRPr="00ED2A8D" w:rsidRDefault="00E36947" w:rsidP="0010529E">
    <w:pPr>
      <w:pStyle w:val="Header"/>
      <w:tabs>
        <w:tab w:val="right" w:pos="10205"/>
      </w:tabs>
    </w:pPr>
    <w:r>
      <w:rPr>
        <w:noProof/>
        <w:lang w:val="en-US"/>
      </w:rPr>
      <w:drawing>
        <wp:anchor distT="0" distB="0" distL="114300" distR="114300" simplePos="0" relativeHeight="251658244" behindDoc="1" locked="0" layoutInCell="1" allowOverlap="1" wp14:anchorId="38086DE5" wp14:editId="366CC66E">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7378817" w14:textId="77777777" w:rsidR="00E36947" w:rsidRPr="00ED2A8D" w:rsidRDefault="00E36947" w:rsidP="008747E0">
    <w:pPr>
      <w:pStyle w:val="Header"/>
    </w:pPr>
  </w:p>
  <w:p w14:paraId="286CE38D" w14:textId="77777777" w:rsidR="00E36947" w:rsidRDefault="00E36947" w:rsidP="008747E0">
    <w:pPr>
      <w:pStyle w:val="Header"/>
    </w:pPr>
  </w:p>
  <w:p w14:paraId="7462622D" w14:textId="77777777" w:rsidR="00E36947" w:rsidRDefault="00E36947" w:rsidP="008747E0">
    <w:pPr>
      <w:pStyle w:val="Header"/>
    </w:pPr>
  </w:p>
  <w:p w14:paraId="7D5D3CE6" w14:textId="77777777" w:rsidR="00E36947" w:rsidRDefault="00E36947" w:rsidP="008747E0">
    <w:pPr>
      <w:pStyle w:val="Header"/>
    </w:pPr>
  </w:p>
  <w:p w14:paraId="7CF63AC3" w14:textId="77777777" w:rsidR="00E36947" w:rsidRPr="00441393" w:rsidRDefault="00E36947" w:rsidP="00441393">
    <w:pPr>
      <w:pStyle w:val="Contents"/>
    </w:pPr>
    <w:r>
      <w:t>DOCUMENT REVISION</w:t>
    </w:r>
  </w:p>
  <w:p w14:paraId="0D394ABF" w14:textId="77777777" w:rsidR="00E36947" w:rsidRPr="00ED2A8D" w:rsidRDefault="00E36947" w:rsidP="008747E0">
    <w:pPr>
      <w:pStyle w:val="Header"/>
    </w:pPr>
  </w:p>
  <w:p w14:paraId="69F53742" w14:textId="77777777" w:rsidR="00E36947" w:rsidRPr="00AC33A2" w:rsidRDefault="00E369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42B71" w14:textId="77777777" w:rsidR="00E36947" w:rsidRDefault="00BA6F88">
    <w:pPr>
      <w:pStyle w:val="Header"/>
    </w:pPr>
    <w:r>
      <w:rPr>
        <w:noProof/>
      </w:rPr>
      <w:pict w14:anchorId="060534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ABF5" w14:textId="77777777" w:rsidR="00E36947" w:rsidRDefault="00BA6F88">
    <w:pPr>
      <w:pStyle w:val="Header"/>
    </w:pPr>
    <w:r>
      <w:rPr>
        <w:noProof/>
      </w:rPr>
      <w:pict w14:anchorId="10B99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E1D" w14:textId="77777777" w:rsidR="00E36947" w:rsidRPr="00ED2A8D" w:rsidRDefault="00BA6F88" w:rsidP="008747E0">
    <w:pPr>
      <w:pStyle w:val="Header"/>
    </w:pPr>
    <w:r>
      <w:rPr>
        <w:noProof/>
      </w:rPr>
      <w:pict w14:anchorId="3B955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36947">
      <w:rPr>
        <w:noProof/>
        <w:lang w:val="en-US"/>
      </w:rPr>
      <w:drawing>
        <wp:anchor distT="0" distB="0" distL="114300" distR="114300" simplePos="0" relativeHeight="251658240" behindDoc="1" locked="0" layoutInCell="1" allowOverlap="1" wp14:anchorId="6B1A7D09" wp14:editId="723BAD6A">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327754" w14:textId="77777777" w:rsidR="00E36947" w:rsidRPr="00ED2A8D" w:rsidRDefault="00E36947" w:rsidP="008747E0">
    <w:pPr>
      <w:pStyle w:val="Header"/>
    </w:pPr>
  </w:p>
  <w:p w14:paraId="6E188E5B" w14:textId="77777777" w:rsidR="00E36947" w:rsidRDefault="00E36947" w:rsidP="008747E0">
    <w:pPr>
      <w:pStyle w:val="Header"/>
    </w:pPr>
  </w:p>
  <w:p w14:paraId="3F1A25C8" w14:textId="77777777" w:rsidR="00E36947" w:rsidRDefault="00E36947" w:rsidP="008747E0">
    <w:pPr>
      <w:pStyle w:val="Header"/>
    </w:pPr>
  </w:p>
  <w:p w14:paraId="692832B6" w14:textId="77777777" w:rsidR="00E36947" w:rsidRDefault="00E36947" w:rsidP="008747E0">
    <w:pPr>
      <w:pStyle w:val="Header"/>
    </w:pPr>
  </w:p>
  <w:p w14:paraId="462E4DC7" w14:textId="77777777" w:rsidR="00E36947" w:rsidRPr="00441393" w:rsidRDefault="00E36947" w:rsidP="00441393">
    <w:pPr>
      <w:pStyle w:val="Contents"/>
    </w:pPr>
    <w:r>
      <w:t>CONTENTS</w:t>
    </w:r>
  </w:p>
  <w:p w14:paraId="796AA714" w14:textId="77777777" w:rsidR="00E36947" w:rsidRDefault="00E36947" w:rsidP="0078486B">
    <w:pPr>
      <w:pStyle w:val="Header"/>
      <w:spacing w:line="140" w:lineRule="exact"/>
    </w:pPr>
  </w:p>
  <w:p w14:paraId="0B9897AA" w14:textId="77777777" w:rsidR="00E36947" w:rsidRPr="00AC33A2" w:rsidRDefault="00E369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2A8A" w14:textId="14C89FA4" w:rsidR="00E36947" w:rsidRPr="00ED2A8D" w:rsidRDefault="00E36947" w:rsidP="00C716E5">
    <w:pPr>
      <w:pStyle w:val="Header"/>
    </w:pPr>
    <w:r>
      <w:rPr>
        <w:noProof/>
        <w:lang w:val="en-US"/>
      </w:rPr>
      <w:drawing>
        <wp:anchor distT="0" distB="0" distL="114300" distR="114300" simplePos="0" relativeHeight="251658245" behindDoc="1" locked="0" layoutInCell="1" allowOverlap="1" wp14:anchorId="0F56176C" wp14:editId="74CD3AB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BAD33" w14:textId="77777777" w:rsidR="00E36947" w:rsidRPr="00ED2A8D" w:rsidRDefault="00E36947" w:rsidP="00C716E5">
    <w:pPr>
      <w:pStyle w:val="Header"/>
    </w:pPr>
  </w:p>
  <w:p w14:paraId="4FE058CA" w14:textId="77777777" w:rsidR="00E36947" w:rsidRDefault="00E36947" w:rsidP="00C716E5">
    <w:pPr>
      <w:pStyle w:val="Header"/>
    </w:pPr>
  </w:p>
  <w:p w14:paraId="6CBB205C" w14:textId="77777777" w:rsidR="00E36947" w:rsidRDefault="00E36947" w:rsidP="00C716E5">
    <w:pPr>
      <w:pStyle w:val="Header"/>
    </w:pPr>
  </w:p>
  <w:p w14:paraId="61D56799" w14:textId="77777777" w:rsidR="00E36947" w:rsidRDefault="00E36947" w:rsidP="00C716E5">
    <w:pPr>
      <w:pStyle w:val="Header"/>
    </w:pPr>
  </w:p>
  <w:p w14:paraId="52F4544A" w14:textId="77777777" w:rsidR="00E36947" w:rsidRPr="00441393" w:rsidRDefault="00E36947" w:rsidP="00C716E5">
    <w:pPr>
      <w:pStyle w:val="Contents"/>
    </w:pPr>
    <w:r>
      <w:t>CONTENTS</w:t>
    </w:r>
  </w:p>
  <w:p w14:paraId="02527074" w14:textId="77777777" w:rsidR="00E36947" w:rsidRPr="00ED2A8D" w:rsidRDefault="00E36947" w:rsidP="00C716E5">
    <w:pPr>
      <w:pStyle w:val="Header"/>
    </w:pPr>
  </w:p>
  <w:p w14:paraId="2FB0D640" w14:textId="77777777" w:rsidR="00E36947" w:rsidRPr="00AC33A2" w:rsidRDefault="00E36947" w:rsidP="00C716E5">
    <w:pPr>
      <w:pStyle w:val="Header"/>
      <w:spacing w:line="140" w:lineRule="exact"/>
    </w:pPr>
  </w:p>
  <w:p w14:paraId="2E18335D" w14:textId="77777777" w:rsidR="00E36947" w:rsidRDefault="00E36947">
    <w:pPr>
      <w:pStyle w:val="Header"/>
    </w:pPr>
    <w:r>
      <w:rPr>
        <w:noProof/>
        <w:lang w:val="en-US"/>
      </w:rPr>
      <w:drawing>
        <wp:anchor distT="0" distB="0" distL="114300" distR="114300" simplePos="0" relativeHeight="251658243" behindDoc="1" locked="0" layoutInCell="1" allowOverlap="1" wp14:anchorId="005245F7" wp14:editId="6F52D34B">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3257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9C071A"/>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1870DCC0"/>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DDAA77EC"/>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8CCA8AD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8763B18"/>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9544FC2A"/>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6FEACA6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24603C"/>
    <w:multiLevelType w:val="hybridMultilevel"/>
    <w:tmpl w:val="39F2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2ED7195"/>
    <w:multiLevelType w:val="hybridMultilevel"/>
    <w:tmpl w:val="46D4A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BF3E1B"/>
    <w:multiLevelType w:val="hybridMultilevel"/>
    <w:tmpl w:val="8CDA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00889"/>
    <w:multiLevelType w:val="hybridMultilevel"/>
    <w:tmpl w:val="8CDAE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DD03C0"/>
    <w:multiLevelType w:val="hybridMultilevel"/>
    <w:tmpl w:val="FF948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15493C"/>
    <w:multiLevelType w:val="hybridMultilevel"/>
    <w:tmpl w:val="E4A066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5B0719"/>
    <w:multiLevelType w:val="hybridMultilevel"/>
    <w:tmpl w:val="FF2A9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7D06AE8C"/>
    <w:lvl w:ilvl="0">
      <w:start w:val="1"/>
      <w:numFmt w:val="decimal"/>
      <w:pStyle w:val="Furtherreading"/>
      <w:lvlText w:val="[%1]"/>
      <w:lvlJc w:val="left"/>
      <w:pPr>
        <w:ind w:left="567" w:hanging="567"/>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93265D3"/>
    <w:multiLevelType w:val="hybridMultilevel"/>
    <w:tmpl w:val="3676D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93446ED"/>
    <w:multiLevelType w:val="hybridMultilevel"/>
    <w:tmpl w:val="473E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462618"/>
    <w:multiLevelType w:val="hybridMultilevel"/>
    <w:tmpl w:val="51C8F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5969A4"/>
    <w:multiLevelType w:val="hybridMultilevel"/>
    <w:tmpl w:val="18783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9B20E5"/>
    <w:multiLevelType w:val="hybridMultilevel"/>
    <w:tmpl w:val="7276AB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681642"/>
    <w:multiLevelType w:val="hybridMultilevel"/>
    <w:tmpl w:val="33825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281C0A"/>
    <w:multiLevelType w:val="hybridMultilevel"/>
    <w:tmpl w:val="18F280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1A12DE"/>
    <w:multiLevelType w:val="hybridMultilevel"/>
    <w:tmpl w:val="008C77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9" w15:restartNumberingAfterBreak="0">
    <w:nsid w:val="74BA4D71"/>
    <w:multiLevelType w:val="hybridMultilevel"/>
    <w:tmpl w:val="CA4EB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17"/>
  </w:num>
  <w:num w:numId="4">
    <w:abstractNumId w:val="22"/>
  </w:num>
  <w:num w:numId="5">
    <w:abstractNumId w:val="15"/>
  </w:num>
  <w:num w:numId="6">
    <w:abstractNumId w:val="20"/>
  </w:num>
  <w:num w:numId="7">
    <w:abstractNumId w:val="7"/>
  </w:num>
  <w:num w:numId="8">
    <w:abstractNumId w:val="18"/>
  </w:num>
  <w:num w:numId="9">
    <w:abstractNumId w:val="19"/>
  </w:num>
  <w:num w:numId="10">
    <w:abstractNumId w:val="35"/>
  </w:num>
  <w:num w:numId="11">
    <w:abstractNumId w:val="26"/>
  </w:num>
  <w:num w:numId="12">
    <w:abstractNumId w:val="31"/>
  </w:num>
  <w:num w:numId="13">
    <w:abstractNumId w:val="42"/>
  </w:num>
  <w:num w:numId="14">
    <w:abstractNumId w:val="40"/>
  </w:num>
  <w:num w:numId="15">
    <w:abstractNumId w:val="41"/>
  </w:num>
  <w:num w:numId="16">
    <w:abstractNumId w:val="38"/>
  </w:num>
  <w:num w:numId="17">
    <w:abstractNumId w:val="37"/>
  </w:num>
  <w:num w:numId="18">
    <w:abstractNumId w:val="25"/>
  </w:num>
  <w:num w:numId="19">
    <w:abstractNumId w:val="24"/>
  </w:num>
  <w:num w:numId="20">
    <w:abstractNumId w:val="27"/>
  </w:num>
  <w:num w:numId="21">
    <w:abstractNumId w:val="21"/>
  </w:num>
  <w:num w:numId="22">
    <w:abstractNumId w:val="36"/>
  </w:num>
  <w:num w:numId="23">
    <w:abstractNumId w:val="32"/>
  </w:num>
  <w:num w:numId="24">
    <w:abstractNumId w:val="33"/>
  </w:num>
  <w:num w:numId="25">
    <w:abstractNumId w:val="13"/>
  </w:num>
  <w:num w:numId="26">
    <w:abstractNumId w:val="28"/>
  </w:num>
  <w:num w:numId="27">
    <w:abstractNumId w:val="10"/>
  </w:num>
  <w:num w:numId="28">
    <w:abstractNumId w:val="14"/>
  </w:num>
  <w:num w:numId="29">
    <w:abstractNumId w:val="34"/>
  </w:num>
  <w:num w:numId="30">
    <w:abstractNumId w:val="29"/>
  </w:num>
  <w:num w:numId="31">
    <w:abstractNumId w:val="8"/>
  </w:num>
  <w:num w:numId="32">
    <w:abstractNumId w:val="2"/>
  </w:num>
  <w:num w:numId="33">
    <w:abstractNumId w:val="6"/>
  </w:num>
  <w:num w:numId="34">
    <w:abstractNumId w:val="5"/>
  </w:num>
  <w:num w:numId="35">
    <w:abstractNumId w:val="4"/>
  </w:num>
  <w:num w:numId="36">
    <w:abstractNumId w:val="3"/>
  </w:num>
  <w:num w:numId="37">
    <w:abstractNumId w:val="1"/>
  </w:num>
  <w:num w:numId="38">
    <w:abstractNumId w:val="0"/>
  </w:num>
  <w:num w:numId="39">
    <w:abstractNumId w:val="30"/>
  </w:num>
  <w:num w:numId="40">
    <w:abstractNumId w:val="18"/>
  </w:num>
  <w:num w:numId="41">
    <w:abstractNumId w:val="18"/>
  </w:num>
  <w:num w:numId="42">
    <w:abstractNumId w:val="18"/>
  </w:num>
  <w:num w:numId="43">
    <w:abstractNumId w:val="18"/>
  </w:num>
  <w:num w:numId="44">
    <w:abstractNumId w:val="11"/>
  </w:num>
  <w:num w:numId="45">
    <w:abstractNumId w:val="12"/>
  </w:num>
  <w:num w:numId="46">
    <w:abstractNumId w:val="26"/>
  </w:num>
  <w:num w:numId="47">
    <w:abstractNumId w:val="26"/>
  </w:num>
  <w:num w:numId="48">
    <w:abstractNumId w:val="37"/>
  </w:num>
  <w:num w:numId="49">
    <w:abstractNumId w:val="37"/>
  </w:num>
  <w:num w:numId="50">
    <w:abstractNumId w:val="9"/>
  </w:num>
  <w:num w:numId="51">
    <w:abstractNumId w:val="39"/>
  </w:num>
  <w:num w:numId="52">
    <w:abstractNumId w:val="37"/>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ans, Olaf">
    <w15:presenceInfo w15:providerId="None" w15:userId="Christians, Olaf"/>
  </w15:person>
  <w15:person w15:author="Jillian Carson-Jackson">
    <w15:presenceInfo w15:providerId="None" w15:userId="Jillian Carson-Jackson"/>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K2NDYyNDU2MjU0MzVQ0lEKTi0uzszPAykwqQUAObN7uiwAAAA="/>
  </w:docVars>
  <w:rsids>
    <w:rsidRoot w:val="008A0367"/>
    <w:rsid w:val="00001616"/>
    <w:rsid w:val="0001616D"/>
    <w:rsid w:val="00016839"/>
    <w:rsid w:val="000174F9"/>
    <w:rsid w:val="0002193F"/>
    <w:rsid w:val="000249C2"/>
    <w:rsid w:val="000258F6"/>
    <w:rsid w:val="00027B36"/>
    <w:rsid w:val="00033FCF"/>
    <w:rsid w:val="0003449E"/>
    <w:rsid w:val="00035E1F"/>
    <w:rsid w:val="000379A7"/>
    <w:rsid w:val="00040EB8"/>
    <w:rsid w:val="000418CA"/>
    <w:rsid w:val="0004255E"/>
    <w:rsid w:val="00050F02"/>
    <w:rsid w:val="0005129B"/>
    <w:rsid w:val="00051724"/>
    <w:rsid w:val="00052CE6"/>
    <w:rsid w:val="0005449E"/>
    <w:rsid w:val="00054C7D"/>
    <w:rsid w:val="00055938"/>
    <w:rsid w:val="00055EB4"/>
    <w:rsid w:val="00057B6D"/>
    <w:rsid w:val="00061A7B"/>
    <w:rsid w:val="00061E24"/>
    <w:rsid w:val="00062874"/>
    <w:rsid w:val="00070405"/>
    <w:rsid w:val="00082C85"/>
    <w:rsid w:val="0008654C"/>
    <w:rsid w:val="00090445"/>
    <w:rsid w:val="000904ED"/>
    <w:rsid w:val="00091545"/>
    <w:rsid w:val="0009165E"/>
    <w:rsid w:val="000A27A8"/>
    <w:rsid w:val="000A4EF1"/>
    <w:rsid w:val="000A59C0"/>
    <w:rsid w:val="000A679D"/>
    <w:rsid w:val="000A78A9"/>
    <w:rsid w:val="000B0FD7"/>
    <w:rsid w:val="000B2356"/>
    <w:rsid w:val="000B577B"/>
    <w:rsid w:val="000C2133"/>
    <w:rsid w:val="000C2857"/>
    <w:rsid w:val="000C711B"/>
    <w:rsid w:val="000D0715"/>
    <w:rsid w:val="000D14CE"/>
    <w:rsid w:val="000D1D15"/>
    <w:rsid w:val="000D2431"/>
    <w:rsid w:val="000D76B7"/>
    <w:rsid w:val="000E0EC6"/>
    <w:rsid w:val="000E34D3"/>
    <w:rsid w:val="000E3954"/>
    <w:rsid w:val="000E3E52"/>
    <w:rsid w:val="000F0F91"/>
    <w:rsid w:val="000F0F9F"/>
    <w:rsid w:val="000F22C4"/>
    <w:rsid w:val="000F3F43"/>
    <w:rsid w:val="000F58ED"/>
    <w:rsid w:val="00104BD8"/>
    <w:rsid w:val="0010529E"/>
    <w:rsid w:val="00113D5B"/>
    <w:rsid w:val="00113F8F"/>
    <w:rsid w:val="00117ADB"/>
    <w:rsid w:val="00121616"/>
    <w:rsid w:val="001236B5"/>
    <w:rsid w:val="0013238B"/>
    <w:rsid w:val="001349DB"/>
    <w:rsid w:val="00134B86"/>
    <w:rsid w:val="00135AEB"/>
    <w:rsid w:val="00136E58"/>
    <w:rsid w:val="0014060A"/>
    <w:rsid w:val="00147755"/>
    <w:rsid w:val="001535C6"/>
    <w:rsid w:val="001547F9"/>
    <w:rsid w:val="001607D8"/>
    <w:rsid w:val="00160CB6"/>
    <w:rsid w:val="00161325"/>
    <w:rsid w:val="00161401"/>
    <w:rsid w:val="00162612"/>
    <w:rsid w:val="001635F3"/>
    <w:rsid w:val="001733C2"/>
    <w:rsid w:val="00176BB8"/>
    <w:rsid w:val="00182B9C"/>
    <w:rsid w:val="00184427"/>
    <w:rsid w:val="00186FED"/>
    <w:rsid w:val="001875B1"/>
    <w:rsid w:val="001900AA"/>
    <w:rsid w:val="00191120"/>
    <w:rsid w:val="0019173E"/>
    <w:rsid w:val="0019603A"/>
    <w:rsid w:val="001A2DCA"/>
    <w:rsid w:val="001A73B9"/>
    <w:rsid w:val="001B2A35"/>
    <w:rsid w:val="001B339A"/>
    <w:rsid w:val="001B60A6"/>
    <w:rsid w:val="001B7456"/>
    <w:rsid w:val="001B7FFD"/>
    <w:rsid w:val="001C2971"/>
    <w:rsid w:val="001C5D4D"/>
    <w:rsid w:val="001C650B"/>
    <w:rsid w:val="001C72B5"/>
    <w:rsid w:val="001C77FB"/>
    <w:rsid w:val="001D11AC"/>
    <w:rsid w:val="001D1845"/>
    <w:rsid w:val="001D2E7A"/>
    <w:rsid w:val="001D3992"/>
    <w:rsid w:val="001D3B74"/>
    <w:rsid w:val="001D3BED"/>
    <w:rsid w:val="001D4112"/>
    <w:rsid w:val="001D4A3E"/>
    <w:rsid w:val="001D6274"/>
    <w:rsid w:val="001E32E5"/>
    <w:rsid w:val="001E3AEE"/>
    <w:rsid w:val="001E416D"/>
    <w:rsid w:val="001E7E85"/>
    <w:rsid w:val="001F4EF8"/>
    <w:rsid w:val="001F574E"/>
    <w:rsid w:val="001F5AB1"/>
    <w:rsid w:val="001F7BD9"/>
    <w:rsid w:val="00200579"/>
    <w:rsid w:val="00201337"/>
    <w:rsid w:val="002022EA"/>
    <w:rsid w:val="002044E9"/>
    <w:rsid w:val="00205B17"/>
    <w:rsid w:val="00205D9B"/>
    <w:rsid w:val="002115A6"/>
    <w:rsid w:val="002129E6"/>
    <w:rsid w:val="00213436"/>
    <w:rsid w:val="00214033"/>
    <w:rsid w:val="002176C4"/>
    <w:rsid w:val="002204DA"/>
    <w:rsid w:val="0022371A"/>
    <w:rsid w:val="00224DAB"/>
    <w:rsid w:val="0022582A"/>
    <w:rsid w:val="00237785"/>
    <w:rsid w:val="002401AB"/>
    <w:rsid w:val="002406D3"/>
    <w:rsid w:val="00246546"/>
    <w:rsid w:val="002505E9"/>
    <w:rsid w:val="00251FB9"/>
    <w:rsid w:val="002520AD"/>
    <w:rsid w:val="00255FD9"/>
    <w:rsid w:val="0025660A"/>
    <w:rsid w:val="00257DF8"/>
    <w:rsid w:val="00257E4A"/>
    <w:rsid w:val="0026038D"/>
    <w:rsid w:val="00263D78"/>
    <w:rsid w:val="002679D7"/>
    <w:rsid w:val="00267F0C"/>
    <w:rsid w:val="0027175D"/>
    <w:rsid w:val="002735DD"/>
    <w:rsid w:val="00274B97"/>
    <w:rsid w:val="00286250"/>
    <w:rsid w:val="00290909"/>
    <w:rsid w:val="00293A0A"/>
    <w:rsid w:val="00296AE1"/>
    <w:rsid w:val="0029793F"/>
    <w:rsid w:val="002A1C42"/>
    <w:rsid w:val="002A40DE"/>
    <w:rsid w:val="002A617C"/>
    <w:rsid w:val="002A71CF"/>
    <w:rsid w:val="002B3E9D"/>
    <w:rsid w:val="002B574E"/>
    <w:rsid w:val="002C1E38"/>
    <w:rsid w:val="002C77F4"/>
    <w:rsid w:val="002D0869"/>
    <w:rsid w:val="002D58F1"/>
    <w:rsid w:val="002D6B78"/>
    <w:rsid w:val="002D78FE"/>
    <w:rsid w:val="002E4993"/>
    <w:rsid w:val="002E4B44"/>
    <w:rsid w:val="002E55C5"/>
    <w:rsid w:val="002E560E"/>
    <w:rsid w:val="002E5BAC"/>
    <w:rsid w:val="002E6010"/>
    <w:rsid w:val="002E7635"/>
    <w:rsid w:val="002F0225"/>
    <w:rsid w:val="002F2576"/>
    <w:rsid w:val="002F265A"/>
    <w:rsid w:val="002F3B40"/>
    <w:rsid w:val="002F6679"/>
    <w:rsid w:val="002F7317"/>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07EF"/>
    <w:rsid w:val="003621C3"/>
    <w:rsid w:val="00362816"/>
    <w:rsid w:val="0036382D"/>
    <w:rsid w:val="003662FF"/>
    <w:rsid w:val="00371625"/>
    <w:rsid w:val="00380350"/>
    <w:rsid w:val="00380B4E"/>
    <w:rsid w:val="00380F88"/>
    <w:rsid w:val="003816E4"/>
    <w:rsid w:val="00381CF1"/>
    <w:rsid w:val="00381F7A"/>
    <w:rsid w:val="00382C28"/>
    <w:rsid w:val="0038597C"/>
    <w:rsid w:val="0039131E"/>
    <w:rsid w:val="00395DB0"/>
    <w:rsid w:val="00397BCF"/>
    <w:rsid w:val="003A04A6"/>
    <w:rsid w:val="003A06A7"/>
    <w:rsid w:val="003A6A32"/>
    <w:rsid w:val="003A76CC"/>
    <w:rsid w:val="003A7759"/>
    <w:rsid w:val="003A7F6E"/>
    <w:rsid w:val="003B03EA"/>
    <w:rsid w:val="003B76F0"/>
    <w:rsid w:val="003C138B"/>
    <w:rsid w:val="003C296D"/>
    <w:rsid w:val="003C78DF"/>
    <w:rsid w:val="003C7C34"/>
    <w:rsid w:val="003D0F37"/>
    <w:rsid w:val="003D2A7A"/>
    <w:rsid w:val="003D3B40"/>
    <w:rsid w:val="003D5150"/>
    <w:rsid w:val="003E0E46"/>
    <w:rsid w:val="003F1C3A"/>
    <w:rsid w:val="003F4DE4"/>
    <w:rsid w:val="003F4F93"/>
    <w:rsid w:val="003F70D2"/>
    <w:rsid w:val="00414698"/>
    <w:rsid w:val="00415649"/>
    <w:rsid w:val="0042565E"/>
    <w:rsid w:val="00427A71"/>
    <w:rsid w:val="00432C05"/>
    <w:rsid w:val="00440379"/>
    <w:rsid w:val="00440B2B"/>
    <w:rsid w:val="00441393"/>
    <w:rsid w:val="004441F8"/>
    <w:rsid w:val="00445B18"/>
    <w:rsid w:val="00447CF0"/>
    <w:rsid w:val="00456DE1"/>
    <w:rsid w:val="00456F10"/>
    <w:rsid w:val="00462095"/>
    <w:rsid w:val="00463B48"/>
    <w:rsid w:val="0046464D"/>
    <w:rsid w:val="00474746"/>
    <w:rsid w:val="00475E16"/>
    <w:rsid w:val="00476942"/>
    <w:rsid w:val="00477D62"/>
    <w:rsid w:val="00481C27"/>
    <w:rsid w:val="004871A2"/>
    <w:rsid w:val="004908B8"/>
    <w:rsid w:val="00490EE0"/>
    <w:rsid w:val="00492A8D"/>
    <w:rsid w:val="00493B3C"/>
    <w:rsid w:val="004944C8"/>
    <w:rsid w:val="00495DDA"/>
    <w:rsid w:val="004A0EBF"/>
    <w:rsid w:val="004A3751"/>
    <w:rsid w:val="004A4B2C"/>
    <w:rsid w:val="004A4EC4"/>
    <w:rsid w:val="004A6BDF"/>
    <w:rsid w:val="004B744B"/>
    <w:rsid w:val="004C0C7E"/>
    <w:rsid w:val="004C0E4B"/>
    <w:rsid w:val="004C454A"/>
    <w:rsid w:val="004C54F0"/>
    <w:rsid w:val="004C5E21"/>
    <w:rsid w:val="004D1AA2"/>
    <w:rsid w:val="004D4109"/>
    <w:rsid w:val="004D6C87"/>
    <w:rsid w:val="004E0BBB"/>
    <w:rsid w:val="004E1D57"/>
    <w:rsid w:val="004E2F16"/>
    <w:rsid w:val="004F2AA4"/>
    <w:rsid w:val="004F4AAE"/>
    <w:rsid w:val="004F4DF3"/>
    <w:rsid w:val="004F5930"/>
    <w:rsid w:val="004F6196"/>
    <w:rsid w:val="00502BCF"/>
    <w:rsid w:val="00503044"/>
    <w:rsid w:val="005036EF"/>
    <w:rsid w:val="005051B1"/>
    <w:rsid w:val="00523666"/>
    <w:rsid w:val="00525922"/>
    <w:rsid w:val="00526234"/>
    <w:rsid w:val="005304E4"/>
    <w:rsid w:val="00534F34"/>
    <w:rsid w:val="0053692E"/>
    <w:rsid w:val="005378A6"/>
    <w:rsid w:val="00540D36"/>
    <w:rsid w:val="00541ED1"/>
    <w:rsid w:val="00542992"/>
    <w:rsid w:val="005442CC"/>
    <w:rsid w:val="00547837"/>
    <w:rsid w:val="00553FE0"/>
    <w:rsid w:val="00554D3E"/>
    <w:rsid w:val="005570C8"/>
    <w:rsid w:val="00557434"/>
    <w:rsid w:val="0057082B"/>
    <w:rsid w:val="00574ADC"/>
    <w:rsid w:val="005805D2"/>
    <w:rsid w:val="00581239"/>
    <w:rsid w:val="00586C48"/>
    <w:rsid w:val="00586C66"/>
    <w:rsid w:val="00593D0F"/>
    <w:rsid w:val="00593EFC"/>
    <w:rsid w:val="00595415"/>
    <w:rsid w:val="00596602"/>
    <w:rsid w:val="00597652"/>
    <w:rsid w:val="005A0703"/>
    <w:rsid w:val="005A080B"/>
    <w:rsid w:val="005B12A5"/>
    <w:rsid w:val="005B33A4"/>
    <w:rsid w:val="005B6C39"/>
    <w:rsid w:val="005C161A"/>
    <w:rsid w:val="005C1BCB"/>
    <w:rsid w:val="005C2312"/>
    <w:rsid w:val="005C2B78"/>
    <w:rsid w:val="005C4735"/>
    <w:rsid w:val="005C5C63"/>
    <w:rsid w:val="005C6762"/>
    <w:rsid w:val="005D03E9"/>
    <w:rsid w:val="005D304B"/>
    <w:rsid w:val="005D329D"/>
    <w:rsid w:val="005D3920"/>
    <w:rsid w:val="005D5EA9"/>
    <w:rsid w:val="005D6E5D"/>
    <w:rsid w:val="005E091A"/>
    <w:rsid w:val="005E22D0"/>
    <w:rsid w:val="005E3989"/>
    <w:rsid w:val="005E4659"/>
    <w:rsid w:val="005E5AB7"/>
    <w:rsid w:val="005E657A"/>
    <w:rsid w:val="005E7063"/>
    <w:rsid w:val="005F1314"/>
    <w:rsid w:val="005F1386"/>
    <w:rsid w:val="005F17C2"/>
    <w:rsid w:val="005F3560"/>
    <w:rsid w:val="005F7025"/>
    <w:rsid w:val="00600C2B"/>
    <w:rsid w:val="006127AC"/>
    <w:rsid w:val="00616826"/>
    <w:rsid w:val="00616B8A"/>
    <w:rsid w:val="00622C26"/>
    <w:rsid w:val="006234AA"/>
    <w:rsid w:val="00634A78"/>
    <w:rsid w:val="00641794"/>
    <w:rsid w:val="00642025"/>
    <w:rsid w:val="00642ECC"/>
    <w:rsid w:val="00646299"/>
    <w:rsid w:val="00646AFD"/>
    <w:rsid w:val="00646E87"/>
    <w:rsid w:val="0065092D"/>
    <w:rsid w:val="0065107F"/>
    <w:rsid w:val="006532BE"/>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C4EC7"/>
    <w:rsid w:val="006C59AF"/>
    <w:rsid w:val="006D2E6B"/>
    <w:rsid w:val="006D4AFB"/>
    <w:rsid w:val="006E0E7D"/>
    <w:rsid w:val="006E10BF"/>
    <w:rsid w:val="006E5E49"/>
    <w:rsid w:val="006F1C14"/>
    <w:rsid w:val="006F27D5"/>
    <w:rsid w:val="006F33DE"/>
    <w:rsid w:val="006F4429"/>
    <w:rsid w:val="006F4B80"/>
    <w:rsid w:val="00703A6A"/>
    <w:rsid w:val="00705899"/>
    <w:rsid w:val="00722236"/>
    <w:rsid w:val="00723824"/>
    <w:rsid w:val="00724286"/>
    <w:rsid w:val="00725CCA"/>
    <w:rsid w:val="0072737A"/>
    <w:rsid w:val="007311E7"/>
    <w:rsid w:val="00731DEE"/>
    <w:rsid w:val="0073415C"/>
    <w:rsid w:val="00734BC6"/>
    <w:rsid w:val="0074084C"/>
    <w:rsid w:val="00747349"/>
    <w:rsid w:val="007535A9"/>
    <w:rsid w:val="007541D3"/>
    <w:rsid w:val="007577D7"/>
    <w:rsid w:val="00760004"/>
    <w:rsid w:val="0076213A"/>
    <w:rsid w:val="007715E8"/>
    <w:rsid w:val="00776004"/>
    <w:rsid w:val="00777956"/>
    <w:rsid w:val="0078486B"/>
    <w:rsid w:val="00785A39"/>
    <w:rsid w:val="00787947"/>
    <w:rsid w:val="00787D8A"/>
    <w:rsid w:val="00790277"/>
    <w:rsid w:val="00791EBC"/>
    <w:rsid w:val="0079288C"/>
    <w:rsid w:val="00793577"/>
    <w:rsid w:val="00795637"/>
    <w:rsid w:val="007A446A"/>
    <w:rsid w:val="007A4FEF"/>
    <w:rsid w:val="007A53A6"/>
    <w:rsid w:val="007A6159"/>
    <w:rsid w:val="007A752E"/>
    <w:rsid w:val="007B27E9"/>
    <w:rsid w:val="007B2C5B"/>
    <w:rsid w:val="007B2D11"/>
    <w:rsid w:val="007B4994"/>
    <w:rsid w:val="007B6700"/>
    <w:rsid w:val="007B6A93"/>
    <w:rsid w:val="007B7377"/>
    <w:rsid w:val="007B7BEC"/>
    <w:rsid w:val="007C61BD"/>
    <w:rsid w:val="007C7D58"/>
    <w:rsid w:val="007D1805"/>
    <w:rsid w:val="007D2107"/>
    <w:rsid w:val="007D3A42"/>
    <w:rsid w:val="007D5895"/>
    <w:rsid w:val="007D70F9"/>
    <w:rsid w:val="007D77AB"/>
    <w:rsid w:val="007E28D0"/>
    <w:rsid w:val="007E30DF"/>
    <w:rsid w:val="007F2C43"/>
    <w:rsid w:val="007F7544"/>
    <w:rsid w:val="00800995"/>
    <w:rsid w:val="00801F58"/>
    <w:rsid w:val="00802E56"/>
    <w:rsid w:val="00804736"/>
    <w:rsid w:val="0080602A"/>
    <w:rsid w:val="008069C5"/>
    <w:rsid w:val="0081117E"/>
    <w:rsid w:val="0081445B"/>
    <w:rsid w:val="00816F79"/>
    <w:rsid w:val="008172F8"/>
    <w:rsid w:val="00820C2C"/>
    <w:rsid w:val="0082190F"/>
    <w:rsid w:val="008241A1"/>
    <w:rsid w:val="00827301"/>
    <w:rsid w:val="008310C9"/>
    <w:rsid w:val="00832252"/>
    <w:rsid w:val="008326B2"/>
    <w:rsid w:val="00834150"/>
    <w:rsid w:val="008357F2"/>
    <w:rsid w:val="00835EA0"/>
    <w:rsid w:val="00837111"/>
    <w:rsid w:val="0084098D"/>
    <w:rsid w:val="00841367"/>
    <w:rsid w:val="008416E0"/>
    <w:rsid w:val="00841E7A"/>
    <w:rsid w:val="00843CED"/>
    <w:rsid w:val="00844B35"/>
    <w:rsid w:val="00846831"/>
    <w:rsid w:val="00846D0C"/>
    <w:rsid w:val="00847B32"/>
    <w:rsid w:val="00854BCE"/>
    <w:rsid w:val="00857346"/>
    <w:rsid w:val="008602D8"/>
    <w:rsid w:val="00865532"/>
    <w:rsid w:val="00867686"/>
    <w:rsid w:val="0087102D"/>
    <w:rsid w:val="008737D3"/>
    <w:rsid w:val="00874179"/>
    <w:rsid w:val="008747E0"/>
    <w:rsid w:val="00876841"/>
    <w:rsid w:val="00882B3C"/>
    <w:rsid w:val="00886C21"/>
    <w:rsid w:val="0088783D"/>
    <w:rsid w:val="008972C3"/>
    <w:rsid w:val="008A0367"/>
    <w:rsid w:val="008A28D9"/>
    <w:rsid w:val="008A30BA"/>
    <w:rsid w:val="008A52DC"/>
    <w:rsid w:val="008A5435"/>
    <w:rsid w:val="008B62E0"/>
    <w:rsid w:val="008B6AF5"/>
    <w:rsid w:val="008C2A0C"/>
    <w:rsid w:val="008C33B5"/>
    <w:rsid w:val="008C3A72"/>
    <w:rsid w:val="008C6969"/>
    <w:rsid w:val="008D45D2"/>
    <w:rsid w:val="008D5CCD"/>
    <w:rsid w:val="008E1F69"/>
    <w:rsid w:val="008E222E"/>
    <w:rsid w:val="008E3934"/>
    <w:rsid w:val="008E76B1"/>
    <w:rsid w:val="008F34F4"/>
    <w:rsid w:val="008F38BB"/>
    <w:rsid w:val="008F50FD"/>
    <w:rsid w:val="008F57D8"/>
    <w:rsid w:val="008F76C9"/>
    <w:rsid w:val="00902834"/>
    <w:rsid w:val="00903E43"/>
    <w:rsid w:val="00903FB8"/>
    <w:rsid w:val="00905B45"/>
    <w:rsid w:val="009110DD"/>
    <w:rsid w:val="00913056"/>
    <w:rsid w:val="00914E26"/>
    <w:rsid w:val="0091590F"/>
    <w:rsid w:val="009217F2"/>
    <w:rsid w:val="0092261C"/>
    <w:rsid w:val="00923B4D"/>
    <w:rsid w:val="0092540C"/>
    <w:rsid w:val="00925B39"/>
    <w:rsid w:val="00925E0F"/>
    <w:rsid w:val="00930340"/>
    <w:rsid w:val="0093044A"/>
    <w:rsid w:val="00930502"/>
    <w:rsid w:val="00931A57"/>
    <w:rsid w:val="00933EE0"/>
    <w:rsid w:val="0093492E"/>
    <w:rsid w:val="00935BA5"/>
    <w:rsid w:val="009414E6"/>
    <w:rsid w:val="00947A3F"/>
    <w:rsid w:val="00950863"/>
    <w:rsid w:val="00950B15"/>
    <w:rsid w:val="0095450F"/>
    <w:rsid w:val="00956901"/>
    <w:rsid w:val="00957EF6"/>
    <w:rsid w:val="0096203C"/>
    <w:rsid w:val="00962EC1"/>
    <w:rsid w:val="009630F5"/>
    <w:rsid w:val="009656B9"/>
    <w:rsid w:val="00967DD9"/>
    <w:rsid w:val="00971591"/>
    <w:rsid w:val="009739A7"/>
    <w:rsid w:val="00974564"/>
    <w:rsid w:val="00974B53"/>
    <w:rsid w:val="00974E99"/>
    <w:rsid w:val="009764FA"/>
    <w:rsid w:val="00980192"/>
    <w:rsid w:val="00980799"/>
    <w:rsid w:val="009812B5"/>
    <w:rsid w:val="0098256A"/>
    <w:rsid w:val="00982A22"/>
    <w:rsid w:val="009830CC"/>
    <w:rsid w:val="00983287"/>
    <w:rsid w:val="00994D97"/>
    <w:rsid w:val="00995C82"/>
    <w:rsid w:val="0099752C"/>
    <w:rsid w:val="009A07B7"/>
    <w:rsid w:val="009B0C65"/>
    <w:rsid w:val="009B1545"/>
    <w:rsid w:val="009B372E"/>
    <w:rsid w:val="009B4330"/>
    <w:rsid w:val="009B5023"/>
    <w:rsid w:val="009B50FB"/>
    <w:rsid w:val="009B785E"/>
    <w:rsid w:val="009C26F8"/>
    <w:rsid w:val="009C387B"/>
    <w:rsid w:val="009C4ECF"/>
    <w:rsid w:val="009C609E"/>
    <w:rsid w:val="009D1711"/>
    <w:rsid w:val="009D25B8"/>
    <w:rsid w:val="009D26AB"/>
    <w:rsid w:val="009D6B98"/>
    <w:rsid w:val="009D70DA"/>
    <w:rsid w:val="009E16EC"/>
    <w:rsid w:val="009E1F25"/>
    <w:rsid w:val="009E433C"/>
    <w:rsid w:val="009E4A4D"/>
    <w:rsid w:val="009E6578"/>
    <w:rsid w:val="009F081F"/>
    <w:rsid w:val="009F3298"/>
    <w:rsid w:val="009F4A19"/>
    <w:rsid w:val="00A0300B"/>
    <w:rsid w:val="00A05E4F"/>
    <w:rsid w:val="00A06A0E"/>
    <w:rsid w:val="00A06A3D"/>
    <w:rsid w:val="00A10EBA"/>
    <w:rsid w:val="00A11128"/>
    <w:rsid w:val="00A13E56"/>
    <w:rsid w:val="00A15050"/>
    <w:rsid w:val="00A179F2"/>
    <w:rsid w:val="00A227BF"/>
    <w:rsid w:val="00A23CAC"/>
    <w:rsid w:val="00A24838"/>
    <w:rsid w:val="00A2743E"/>
    <w:rsid w:val="00A3074A"/>
    <w:rsid w:val="00A30C33"/>
    <w:rsid w:val="00A311DE"/>
    <w:rsid w:val="00A34FE8"/>
    <w:rsid w:val="00A42D43"/>
    <w:rsid w:val="00A4308C"/>
    <w:rsid w:val="00A44836"/>
    <w:rsid w:val="00A524B5"/>
    <w:rsid w:val="00A549B3"/>
    <w:rsid w:val="00A56184"/>
    <w:rsid w:val="00A67954"/>
    <w:rsid w:val="00A72893"/>
    <w:rsid w:val="00A72E1A"/>
    <w:rsid w:val="00A72ED7"/>
    <w:rsid w:val="00A8083F"/>
    <w:rsid w:val="00A86343"/>
    <w:rsid w:val="00A87080"/>
    <w:rsid w:val="00A90AAC"/>
    <w:rsid w:val="00A90D86"/>
    <w:rsid w:val="00A91DBA"/>
    <w:rsid w:val="00A95F8D"/>
    <w:rsid w:val="00A97900"/>
    <w:rsid w:val="00AA1B91"/>
    <w:rsid w:val="00AA1D7A"/>
    <w:rsid w:val="00AA3E01"/>
    <w:rsid w:val="00AA7232"/>
    <w:rsid w:val="00AB0BFA"/>
    <w:rsid w:val="00AB24FA"/>
    <w:rsid w:val="00AB2C66"/>
    <w:rsid w:val="00AB76B7"/>
    <w:rsid w:val="00AC33A2"/>
    <w:rsid w:val="00AC48DF"/>
    <w:rsid w:val="00AC583D"/>
    <w:rsid w:val="00AD12E6"/>
    <w:rsid w:val="00AD38F7"/>
    <w:rsid w:val="00AE65F1"/>
    <w:rsid w:val="00AE6BB4"/>
    <w:rsid w:val="00AE74AD"/>
    <w:rsid w:val="00AE7F63"/>
    <w:rsid w:val="00AF159C"/>
    <w:rsid w:val="00B01873"/>
    <w:rsid w:val="00B0572F"/>
    <w:rsid w:val="00B074AB"/>
    <w:rsid w:val="00B07717"/>
    <w:rsid w:val="00B11952"/>
    <w:rsid w:val="00B128CD"/>
    <w:rsid w:val="00B16334"/>
    <w:rsid w:val="00B17253"/>
    <w:rsid w:val="00B250D6"/>
    <w:rsid w:val="00B2583D"/>
    <w:rsid w:val="00B26A2D"/>
    <w:rsid w:val="00B31A41"/>
    <w:rsid w:val="00B40199"/>
    <w:rsid w:val="00B44BDC"/>
    <w:rsid w:val="00B453D3"/>
    <w:rsid w:val="00B45400"/>
    <w:rsid w:val="00B502FF"/>
    <w:rsid w:val="00B50B90"/>
    <w:rsid w:val="00B50E28"/>
    <w:rsid w:val="00B5581D"/>
    <w:rsid w:val="00B55ACF"/>
    <w:rsid w:val="00B56A75"/>
    <w:rsid w:val="00B6066D"/>
    <w:rsid w:val="00B643DF"/>
    <w:rsid w:val="00B65300"/>
    <w:rsid w:val="00B658B7"/>
    <w:rsid w:val="00B662B2"/>
    <w:rsid w:val="00B67422"/>
    <w:rsid w:val="00B70BD4"/>
    <w:rsid w:val="00B712CA"/>
    <w:rsid w:val="00B73463"/>
    <w:rsid w:val="00B75110"/>
    <w:rsid w:val="00B81D2C"/>
    <w:rsid w:val="00B90123"/>
    <w:rsid w:val="00B9016D"/>
    <w:rsid w:val="00BA0F98"/>
    <w:rsid w:val="00BA1517"/>
    <w:rsid w:val="00BA1C02"/>
    <w:rsid w:val="00BA4E39"/>
    <w:rsid w:val="00BA67FD"/>
    <w:rsid w:val="00BA6F88"/>
    <w:rsid w:val="00BA7C48"/>
    <w:rsid w:val="00BB47F3"/>
    <w:rsid w:val="00BC251F"/>
    <w:rsid w:val="00BC27F6"/>
    <w:rsid w:val="00BC39F4"/>
    <w:rsid w:val="00BC7FE0"/>
    <w:rsid w:val="00BD150C"/>
    <w:rsid w:val="00BD1587"/>
    <w:rsid w:val="00BD6A20"/>
    <w:rsid w:val="00BD7EE1"/>
    <w:rsid w:val="00BE4C1E"/>
    <w:rsid w:val="00BE5568"/>
    <w:rsid w:val="00BE5764"/>
    <w:rsid w:val="00BF1358"/>
    <w:rsid w:val="00C0106D"/>
    <w:rsid w:val="00C130C5"/>
    <w:rsid w:val="00C133BE"/>
    <w:rsid w:val="00C1400A"/>
    <w:rsid w:val="00C14CFD"/>
    <w:rsid w:val="00C222B4"/>
    <w:rsid w:val="00C22CD9"/>
    <w:rsid w:val="00C262E4"/>
    <w:rsid w:val="00C27697"/>
    <w:rsid w:val="00C33E20"/>
    <w:rsid w:val="00C341E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39FA"/>
    <w:rsid w:val="00C773D9"/>
    <w:rsid w:val="00C80307"/>
    <w:rsid w:val="00C80ACE"/>
    <w:rsid w:val="00C80B0C"/>
    <w:rsid w:val="00C81162"/>
    <w:rsid w:val="00C82EC7"/>
    <w:rsid w:val="00C83258"/>
    <w:rsid w:val="00C83666"/>
    <w:rsid w:val="00C843AC"/>
    <w:rsid w:val="00C870B5"/>
    <w:rsid w:val="00C907DF"/>
    <w:rsid w:val="00C91630"/>
    <w:rsid w:val="00C9558A"/>
    <w:rsid w:val="00C95E7B"/>
    <w:rsid w:val="00C966EB"/>
    <w:rsid w:val="00CA004F"/>
    <w:rsid w:val="00CA04B1"/>
    <w:rsid w:val="00CA2DFC"/>
    <w:rsid w:val="00CA4EC9"/>
    <w:rsid w:val="00CB03D4"/>
    <w:rsid w:val="00CB0617"/>
    <w:rsid w:val="00CB137B"/>
    <w:rsid w:val="00CB2503"/>
    <w:rsid w:val="00CB59F3"/>
    <w:rsid w:val="00CB6A99"/>
    <w:rsid w:val="00CB7D0F"/>
    <w:rsid w:val="00CC1A54"/>
    <w:rsid w:val="00CC2C9A"/>
    <w:rsid w:val="00CC35EF"/>
    <w:rsid w:val="00CC3670"/>
    <w:rsid w:val="00CC5048"/>
    <w:rsid w:val="00CC6246"/>
    <w:rsid w:val="00CD0232"/>
    <w:rsid w:val="00CD4345"/>
    <w:rsid w:val="00CE2037"/>
    <w:rsid w:val="00CE5E46"/>
    <w:rsid w:val="00CF0DF1"/>
    <w:rsid w:val="00CF10E3"/>
    <w:rsid w:val="00CF47FC"/>
    <w:rsid w:val="00CF49CC"/>
    <w:rsid w:val="00D04F0B"/>
    <w:rsid w:val="00D11C69"/>
    <w:rsid w:val="00D1463A"/>
    <w:rsid w:val="00D231FD"/>
    <w:rsid w:val="00D252C9"/>
    <w:rsid w:val="00D270FA"/>
    <w:rsid w:val="00D32DDF"/>
    <w:rsid w:val="00D34276"/>
    <w:rsid w:val="00D36206"/>
    <w:rsid w:val="00D3700C"/>
    <w:rsid w:val="00D41940"/>
    <w:rsid w:val="00D603BF"/>
    <w:rsid w:val="00D6293D"/>
    <w:rsid w:val="00D638E0"/>
    <w:rsid w:val="00D653B1"/>
    <w:rsid w:val="00D740A5"/>
    <w:rsid w:val="00D74AE1"/>
    <w:rsid w:val="00D75D42"/>
    <w:rsid w:val="00D80A15"/>
    <w:rsid w:val="00D80B20"/>
    <w:rsid w:val="00D80EF8"/>
    <w:rsid w:val="00D85D47"/>
    <w:rsid w:val="00D8631B"/>
    <w:rsid w:val="00D865A8"/>
    <w:rsid w:val="00D9012A"/>
    <w:rsid w:val="00D92C2D"/>
    <w:rsid w:val="00D9361E"/>
    <w:rsid w:val="00D94559"/>
    <w:rsid w:val="00D94F38"/>
    <w:rsid w:val="00DA005A"/>
    <w:rsid w:val="00DA17CD"/>
    <w:rsid w:val="00DB25B3"/>
    <w:rsid w:val="00DB6F26"/>
    <w:rsid w:val="00DC1C10"/>
    <w:rsid w:val="00DC4003"/>
    <w:rsid w:val="00DC6F92"/>
    <w:rsid w:val="00DD2805"/>
    <w:rsid w:val="00DD4EF1"/>
    <w:rsid w:val="00DD60F2"/>
    <w:rsid w:val="00DD69FB"/>
    <w:rsid w:val="00DE0893"/>
    <w:rsid w:val="00DE2814"/>
    <w:rsid w:val="00DE4B43"/>
    <w:rsid w:val="00DE6006"/>
    <w:rsid w:val="00DE6796"/>
    <w:rsid w:val="00DF1971"/>
    <w:rsid w:val="00DF41B2"/>
    <w:rsid w:val="00DF52F9"/>
    <w:rsid w:val="00DF76E9"/>
    <w:rsid w:val="00E01272"/>
    <w:rsid w:val="00E03067"/>
    <w:rsid w:val="00E03814"/>
    <w:rsid w:val="00E03846"/>
    <w:rsid w:val="00E03A07"/>
    <w:rsid w:val="00E06421"/>
    <w:rsid w:val="00E10BC2"/>
    <w:rsid w:val="00E10BDB"/>
    <w:rsid w:val="00E16EB4"/>
    <w:rsid w:val="00E171A4"/>
    <w:rsid w:val="00E20A7D"/>
    <w:rsid w:val="00E21A27"/>
    <w:rsid w:val="00E22643"/>
    <w:rsid w:val="00E27A2F"/>
    <w:rsid w:val="00E30A98"/>
    <w:rsid w:val="00E337A9"/>
    <w:rsid w:val="00E34A10"/>
    <w:rsid w:val="00E36947"/>
    <w:rsid w:val="00E42A94"/>
    <w:rsid w:val="00E4359C"/>
    <w:rsid w:val="00E458BF"/>
    <w:rsid w:val="00E47285"/>
    <w:rsid w:val="00E474C5"/>
    <w:rsid w:val="00E5035D"/>
    <w:rsid w:val="00E51C33"/>
    <w:rsid w:val="00E54676"/>
    <w:rsid w:val="00E54AD5"/>
    <w:rsid w:val="00E54BFB"/>
    <w:rsid w:val="00E54CD7"/>
    <w:rsid w:val="00E652D8"/>
    <w:rsid w:val="00E706E7"/>
    <w:rsid w:val="00E76B2C"/>
    <w:rsid w:val="00E77587"/>
    <w:rsid w:val="00E818AD"/>
    <w:rsid w:val="00E83548"/>
    <w:rsid w:val="00E83615"/>
    <w:rsid w:val="00E84229"/>
    <w:rsid w:val="00E843F0"/>
    <w:rsid w:val="00E84965"/>
    <w:rsid w:val="00E86147"/>
    <w:rsid w:val="00E877DC"/>
    <w:rsid w:val="00E90E4E"/>
    <w:rsid w:val="00E92AD8"/>
    <w:rsid w:val="00E9391E"/>
    <w:rsid w:val="00E9441B"/>
    <w:rsid w:val="00E949C2"/>
    <w:rsid w:val="00EA1052"/>
    <w:rsid w:val="00EA218F"/>
    <w:rsid w:val="00EA2752"/>
    <w:rsid w:val="00EA4F29"/>
    <w:rsid w:val="00EA5B27"/>
    <w:rsid w:val="00EA5F83"/>
    <w:rsid w:val="00EA6F9D"/>
    <w:rsid w:val="00EB2273"/>
    <w:rsid w:val="00EB6C62"/>
    <w:rsid w:val="00EB6F3C"/>
    <w:rsid w:val="00EC0CF9"/>
    <w:rsid w:val="00EC1BA3"/>
    <w:rsid w:val="00EC1E2C"/>
    <w:rsid w:val="00EC254E"/>
    <w:rsid w:val="00EC2B9A"/>
    <w:rsid w:val="00EC3723"/>
    <w:rsid w:val="00EC568A"/>
    <w:rsid w:val="00EC7C87"/>
    <w:rsid w:val="00ED030E"/>
    <w:rsid w:val="00ED2672"/>
    <w:rsid w:val="00ED2A8D"/>
    <w:rsid w:val="00ED2B8B"/>
    <w:rsid w:val="00ED3784"/>
    <w:rsid w:val="00ED4450"/>
    <w:rsid w:val="00ED7692"/>
    <w:rsid w:val="00EE2455"/>
    <w:rsid w:val="00EE2F17"/>
    <w:rsid w:val="00EE54CB"/>
    <w:rsid w:val="00EE6424"/>
    <w:rsid w:val="00EE6735"/>
    <w:rsid w:val="00EF1936"/>
    <w:rsid w:val="00EF1C54"/>
    <w:rsid w:val="00EF404B"/>
    <w:rsid w:val="00EF7E5A"/>
    <w:rsid w:val="00F00376"/>
    <w:rsid w:val="00F01F0C"/>
    <w:rsid w:val="00F02A5A"/>
    <w:rsid w:val="00F066E3"/>
    <w:rsid w:val="00F06ECB"/>
    <w:rsid w:val="00F1078D"/>
    <w:rsid w:val="00F11368"/>
    <w:rsid w:val="00F11764"/>
    <w:rsid w:val="00F118B2"/>
    <w:rsid w:val="00F157E2"/>
    <w:rsid w:val="00F16C7D"/>
    <w:rsid w:val="00F24A7E"/>
    <w:rsid w:val="00F259E2"/>
    <w:rsid w:val="00F30739"/>
    <w:rsid w:val="00F346A3"/>
    <w:rsid w:val="00F404B9"/>
    <w:rsid w:val="00F40DC3"/>
    <w:rsid w:val="00F41BCE"/>
    <w:rsid w:val="00F41F0B"/>
    <w:rsid w:val="00F50222"/>
    <w:rsid w:val="00F52277"/>
    <w:rsid w:val="00F527AC"/>
    <w:rsid w:val="00F5503F"/>
    <w:rsid w:val="00F55AD7"/>
    <w:rsid w:val="00F56DF7"/>
    <w:rsid w:val="00F61D83"/>
    <w:rsid w:val="00F636EF"/>
    <w:rsid w:val="00F63ED3"/>
    <w:rsid w:val="00F64BE0"/>
    <w:rsid w:val="00F65DD1"/>
    <w:rsid w:val="00F707B3"/>
    <w:rsid w:val="00F71135"/>
    <w:rsid w:val="00F730DC"/>
    <w:rsid w:val="00F741EE"/>
    <w:rsid w:val="00F74309"/>
    <w:rsid w:val="00F77A61"/>
    <w:rsid w:val="00F828E7"/>
    <w:rsid w:val="00F82C35"/>
    <w:rsid w:val="00F83068"/>
    <w:rsid w:val="00F85647"/>
    <w:rsid w:val="00F90461"/>
    <w:rsid w:val="00F91B03"/>
    <w:rsid w:val="00FA2E14"/>
    <w:rsid w:val="00FA370D"/>
    <w:rsid w:val="00FA5F89"/>
    <w:rsid w:val="00FA66F1"/>
    <w:rsid w:val="00FB5308"/>
    <w:rsid w:val="00FB5647"/>
    <w:rsid w:val="00FC361E"/>
    <w:rsid w:val="00FC378B"/>
    <w:rsid w:val="00FC3977"/>
    <w:rsid w:val="00FC4FAF"/>
    <w:rsid w:val="00FC6876"/>
    <w:rsid w:val="00FD2566"/>
    <w:rsid w:val="00FD25C7"/>
    <w:rsid w:val="00FD2F16"/>
    <w:rsid w:val="00FD3016"/>
    <w:rsid w:val="00FD6065"/>
    <w:rsid w:val="00FD7496"/>
    <w:rsid w:val="00FE1D34"/>
    <w:rsid w:val="00FE244F"/>
    <w:rsid w:val="00FE2A6F"/>
    <w:rsid w:val="00FE519D"/>
    <w:rsid w:val="00FE7685"/>
    <w:rsid w:val="00FF1DD9"/>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CDD168E"/>
  <w15:docId w15:val="{7F36C923-9926-496E-A1A8-C6B73864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231FD"/>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D231F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3F4F93"/>
    <w:pPr>
      <w:numPr>
        <w:numId w:val="5"/>
      </w:numPr>
      <w:spacing w:after="120"/>
      <w:jc w:val="both"/>
    </w:pPr>
    <w:rPr>
      <w:sz w:val="20"/>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D1AA2"/>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D1AA2"/>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character" w:styleId="UnresolvedMention">
    <w:name w:val="Unresolved Mention"/>
    <w:basedOn w:val="DefaultParagraphFont"/>
    <w:uiPriority w:val="99"/>
    <w:semiHidden/>
    <w:unhideWhenUsed/>
    <w:rsid w:val="00DF1971"/>
    <w:rPr>
      <w:color w:val="605E5C"/>
      <w:shd w:val="clear" w:color="auto" w:fill="E1DFDD"/>
    </w:rPr>
  </w:style>
  <w:style w:type="paragraph" w:styleId="ListParagraph">
    <w:name w:val="List Paragraph"/>
    <w:basedOn w:val="Normal"/>
    <w:uiPriority w:val="34"/>
    <w:qFormat/>
    <w:rsid w:val="00593D0F"/>
    <w:pPr>
      <w:spacing w:line="240" w:lineRule="auto"/>
      <w:ind w:left="720"/>
      <w:contextualSpacing/>
    </w:pPr>
    <w:rPr>
      <w:rFonts w:ascii="Arial" w:eastAsiaTheme="minorEastAsia" w:hAnsi="Arial" w:cs="Arial"/>
      <w:sz w:val="22"/>
    </w:rPr>
  </w:style>
  <w:style w:type="paragraph" w:styleId="ListBullet">
    <w:name w:val="List Bullet"/>
    <w:basedOn w:val="Normal"/>
    <w:unhideWhenUsed/>
    <w:rsid w:val="00D231FD"/>
    <w:pPr>
      <w:numPr>
        <w:numId w:val="31"/>
      </w:numPr>
      <w:contextualSpacing/>
    </w:pPr>
  </w:style>
  <w:style w:type="paragraph" w:styleId="ListBullet2">
    <w:name w:val="List Bullet 2"/>
    <w:basedOn w:val="Normal"/>
    <w:uiPriority w:val="99"/>
    <w:unhideWhenUsed/>
    <w:rsid w:val="00D231FD"/>
    <w:pPr>
      <w:numPr>
        <w:numId w:val="3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1192">
      <w:bodyDiv w:val="1"/>
      <w:marLeft w:val="0"/>
      <w:marRight w:val="0"/>
      <w:marTop w:val="0"/>
      <w:marBottom w:val="0"/>
      <w:divBdr>
        <w:top w:val="none" w:sz="0" w:space="0" w:color="auto"/>
        <w:left w:val="none" w:sz="0" w:space="0" w:color="auto"/>
        <w:bottom w:val="none" w:sz="0" w:space="0" w:color="auto"/>
        <w:right w:val="none" w:sz="0" w:space="0" w:color="auto"/>
      </w:divBdr>
    </w:div>
    <w:div w:id="1840580682">
      <w:bodyDiv w:val="1"/>
      <w:marLeft w:val="0"/>
      <w:marRight w:val="0"/>
      <w:marTop w:val="0"/>
      <w:marBottom w:val="0"/>
      <w:divBdr>
        <w:top w:val="none" w:sz="0" w:space="0" w:color="auto"/>
        <w:left w:val="none" w:sz="0" w:space="0" w:color="auto"/>
        <w:bottom w:val="none" w:sz="0" w:space="0" w:color="auto"/>
        <w:right w:val="none" w:sz="0" w:space="0" w:color="auto"/>
      </w:divBdr>
      <w:divsChild>
        <w:div w:id="2035108875">
          <w:marLeft w:val="0"/>
          <w:marRight w:val="0"/>
          <w:marTop w:val="0"/>
          <w:marBottom w:val="120"/>
          <w:divBdr>
            <w:top w:val="none" w:sz="0" w:space="0" w:color="auto"/>
            <w:left w:val="none" w:sz="0" w:space="0" w:color="auto"/>
            <w:bottom w:val="none" w:sz="0" w:space="0" w:color="auto"/>
            <w:right w:val="none" w:sz="0" w:space="0" w:color="auto"/>
          </w:divBdr>
          <w:divsChild>
            <w:div w:id="1609193825">
              <w:marLeft w:val="0"/>
              <w:marRight w:val="0"/>
              <w:marTop w:val="0"/>
              <w:marBottom w:val="0"/>
              <w:divBdr>
                <w:top w:val="none" w:sz="0" w:space="0" w:color="auto"/>
                <w:left w:val="none" w:sz="0" w:space="0" w:color="auto"/>
                <w:bottom w:val="none" w:sz="0" w:space="0" w:color="auto"/>
                <w:right w:val="none" w:sz="0" w:space="0" w:color="auto"/>
              </w:divBdr>
              <w:divsChild>
                <w:div w:id="1797941611">
                  <w:marLeft w:val="0"/>
                  <w:marRight w:val="0"/>
                  <w:marTop w:val="0"/>
                  <w:marBottom w:val="0"/>
                  <w:divBdr>
                    <w:top w:val="none" w:sz="0" w:space="0" w:color="auto"/>
                    <w:left w:val="none" w:sz="0" w:space="0" w:color="auto"/>
                    <w:bottom w:val="none" w:sz="0" w:space="0" w:color="auto"/>
                    <w:right w:val="none" w:sz="0" w:space="0" w:color="auto"/>
                  </w:divBdr>
                  <w:divsChild>
                    <w:div w:id="17405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AppData\Local\Tem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43D2DBD-5CE4-43B1-8667-2FDF4B3907BE}"/>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FDF60F60-CE4A-4D42-AF02-F9302C8B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0</TotalTime>
  <Pages>8</Pages>
  <Words>2762</Words>
  <Characters>15744</Characters>
  <Application>Microsoft Office Word</Application>
  <DocSecurity>0</DocSecurity>
  <Lines>131</Lines>
  <Paragraphs>36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18470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Ernie</dc:creator>
  <cp:keywords/>
  <dc:description/>
  <cp:lastModifiedBy>Christians, Olaf</cp:lastModifiedBy>
  <cp:revision>5</cp:revision>
  <cp:lastPrinted>2022-11-17T08:48:00Z</cp:lastPrinted>
  <dcterms:created xsi:type="dcterms:W3CDTF">2025-03-26T13:57:00Z</dcterms:created>
  <dcterms:modified xsi:type="dcterms:W3CDTF">2025-10-02T08:24:00Z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vt:lpwstr>
  </property>
  <property fmtid="{D5CDD505-2E9C-101B-9397-08002B2CF9AE}" pid="5" name="TitusGUID">
    <vt:lpwstr>4fec8c1d-8081-4369-9fda-5cd3444e689a</vt:lpwstr>
  </property>
  <property fmtid="{D5CDD505-2E9C-101B-9397-08002B2CF9AE}" pid="6" name="L">
    <vt:lpwstr>XXPUB</vt:lpwstr>
  </property>
  <property fmtid="{D5CDD505-2E9C-101B-9397-08002B2CF9AE}" pid="7" name="STAMP">
    <vt:lpwstr>NO</vt:lpwstr>
  </property>
</Properties>
</file>